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B4BDF" w14:textId="262A8174" w:rsidR="00CC5D7F" w:rsidRPr="00CC5D7F" w:rsidRDefault="00CC5D7F" w:rsidP="00CC5D7F">
      <w:pPr>
        <w:jc w:val="center"/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</w:pPr>
      <w:r w:rsidRPr="00CC5D7F"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  <w:t>REMAP-CAP</w:t>
      </w:r>
    </w:p>
    <w:p w14:paraId="7E2ED986" w14:textId="0FFB920B" w:rsidR="00CC5D7F" w:rsidRDefault="00CC5D7F">
      <w:pPr>
        <w:spacing w:after="0"/>
        <w:jc w:val="center"/>
        <w:rPr>
          <w:b/>
          <w:bCs/>
          <w:sz w:val="40"/>
          <w:szCs w:val="40"/>
        </w:rPr>
        <w:pPrChange w:id="0" w:author="Anjum, Aisha" w:date="2024-11-22T01:01:00Z" w16du:dateUtc="2024-11-22T01:01:00Z">
          <w:pPr>
            <w:jc w:val="center"/>
          </w:pPr>
        </w:pPrChange>
      </w:pPr>
      <w:r w:rsidRPr="00CC5D7F">
        <w:rPr>
          <w:b/>
          <w:bCs/>
          <w:sz w:val="40"/>
          <w:szCs w:val="40"/>
        </w:rPr>
        <w:t xml:space="preserve">Patient </w:t>
      </w:r>
      <w:r w:rsidR="00B034FB">
        <w:rPr>
          <w:b/>
          <w:bCs/>
          <w:sz w:val="40"/>
          <w:szCs w:val="40"/>
        </w:rPr>
        <w:t xml:space="preserve">Video </w:t>
      </w:r>
      <w:r w:rsidR="00B034FB" w:rsidRPr="00CC5D7F">
        <w:rPr>
          <w:b/>
          <w:bCs/>
          <w:sz w:val="40"/>
          <w:szCs w:val="40"/>
        </w:rPr>
        <w:t xml:space="preserve">Consent </w:t>
      </w:r>
      <w:r w:rsidRPr="00CC5D7F">
        <w:rPr>
          <w:b/>
          <w:bCs/>
          <w:sz w:val="40"/>
          <w:szCs w:val="40"/>
        </w:rPr>
        <w:t>Form</w:t>
      </w:r>
    </w:p>
    <w:p w14:paraId="614FB1B8" w14:textId="0ED73B21" w:rsidR="00B4551A" w:rsidRPr="00CC5D7F" w:rsidRDefault="00B4551A" w:rsidP="00CC5D7F">
      <w:pPr>
        <w:jc w:val="center"/>
        <w:rPr>
          <w:b/>
          <w:bCs/>
          <w:sz w:val="40"/>
          <w:szCs w:val="40"/>
        </w:rPr>
      </w:pPr>
      <w:r w:rsidRPr="00AA5E0C">
        <w:rPr>
          <w:b/>
          <w:sz w:val="28"/>
          <w:szCs w:val="28"/>
        </w:rPr>
        <w:t xml:space="preserve">For patients with capacity or </w:t>
      </w:r>
      <w:r w:rsidR="00231EC9">
        <w:rPr>
          <w:b/>
          <w:bCs/>
          <w:sz w:val="28"/>
          <w:szCs w:val="28"/>
        </w:rPr>
        <w:t xml:space="preserve">now </w:t>
      </w:r>
      <w:r w:rsidRPr="00AA5E0C">
        <w:rPr>
          <w:b/>
          <w:sz w:val="28"/>
          <w:szCs w:val="28"/>
        </w:rPr>
        <w:t>recovered capacity</w:t>
      </w:r>
    </w:p>
    <w:p w14:paraId="4E8EF0C3" w14:textId="1B4B3511" w:rsidR="00A14008" w:rsidRDefault="00B034FB">
      <w:pPr>
        <w:rPr>
          <w:b/>
          <w:bCs/>
          <w:u w:val="single"/>
        </w:rPr>
      </w:pPr>
      <w:bookmarkStart w:id="1" w:name="_Hlk117693229"/>
      <w:r>
        <w:rPr>
          <w:b/>
          <w:bCs/>
          <w:u w:val="single"/>
        </w:rPr>
        <w:t>Consent video</w:t>
      </w:r>
    </w:p>
    <w:p w14:paraId="44E2308D" w14:textId="21B235EF" w:rsidR="001A6F8D" w:rsidRPr="00B034FB" w:rsidRDefault="0058249B" w:rsidP="00B034FB">
      <w:r w:rsidRPr="0058249B">
        <w:t xml:space="preserve">We are inviting </w:t>
      </w:r>
      <w:r>
        <w:t xml:space="preserve">people who have been admitted to hospital </w:t>
      </w:r>
      <w:r w:rsidR="007B4476">
        <w:t xml:space="preserve">with </w:t>
      </w:r>
      <w:ins w:id="2" w:author="Beren Barklam" w:date="2024-11-18T14:01:00Z" w16du:dateUtc="2024-11-18T14:01:00Z">
        <w:r w:rsidR="00B139E8" w:rsidRPr="00B139E8">
          <w:t>a</w:t>
        </w:r>
        <w:del w:id="3" w:author="Anjum, Aisha" w:date="2024-11-26T16:35:00Z" w16du:dateUtc="2024-11-26T16:35:00Z">
          <w:r w:rsidR="00B139E8" w:rsidRPr="00B139E8" w:rsidDel="004E2093">
            <w:delText>n</w:delText>
          </w:r>
        </w:del>
        <w:r w:rsidR="00B139E8" w:rsidRPr="00B139E8">
          <w:t xml:space="preserve"> </w:t>
        </w:r>
        <w:del w:id="4" w:author="Anjum, Aisha" w:date="2024-11-26T16:06:00Z" w16du:dateUtc="2024-11-26T16:06:00Z">
          <w:r w:rsidR="00B139E8" w:rsidRPr="004E2093" w:rsidDel="00714EA3">
            <w:rPr>
              <w:highlight w:val="yellow"/>
              <w:rPrChange w:id="5" w:author="Anjum, Aisha" w:date="2024-11-26T16:35:00Z" w16du:dateUtc="2024-11-26T16:35:00Z">
                <w:rPr/>
              </w:rPrChange>
            </w:rPr>
            <w:delText>infection in the lungs (</w:delText>
          </w:r>
          <w:r w:rsidR="00B139E8" w:rsidRPr="004E2093" w:rsidDel="00080AFB">
            <w:rPr>
              <w:highlight w:val="yellow"/>
              <w:rPrChange w:id="6" w:author="Anjum, Aisha" w:date="2024-11-26T16:35:00Z" w16du:dateUtc="2024-11-26T16:35:00Z">
                <w:rPr/>
              </w:rPrChange>
            </w:rPr>
            <w:delText>pneumonia</w:delText>
          </w:r>
        </w:del>
      </w:ins>
      <w:ins w:id="7" w:author="Anjum, Aisha" w:date="2024-11-26T16:06:00Z" w16du:dateUtc="2024-11-26T16:06:00Z">
        <w:r w:rsidR="00080AFB" w:rsidRPr="004E2093">
          <w:rPr>
            <w:highlight w:val="yellow"/>
            <w:rPrChange w:id="8" w:author="Anjum, Aisha" w:date="2024-11-26T16:35:00Z" w16du:dateUtc="2024-11-26T16:35:00Z">
              <w:rPr/>
            </w:rPrChange>
          </w:rPr>
          <w:t>respiratory tract infection</w:t>
        </w:r>
        <w:r w:rsidR="00714EA3">
          <w:t xml:space="preserve"> (</w:t>
        </w:r>
      </w:ins>
      <w:ins w:id="9" w:author="Anjum, Aisha" w:date="2024-11-26T16:07:00Z" w16du:dateUtc="2024-11-26T16:07:00Z">
        <w:r w:rsidR="00097847" w:rsidRPr="00DD1DD5">
          <w:rPr>
            <w:highlight w:val="yellow"/>
            <w:rPrChange w:id="10" w:author="Anjum, Aisha" w:date="2024-11-26T16:28:00Z" w16du:dateUtc="2024-11-26T16:28:00Z">
              <w:rPr/>
            </w:rPrChange>
          </w:rPr>
          <w:t xml:space="preserve">an infection that affects the </w:t>
        </w:r>
      </w:ins>
      <w:ins w:id="11" w:author="Anjum, Aisha" w:date="2024-11-26T16:06:00Z">
        <w:r w:rsidR="00097847" w:rsidRPr="00DD1DD5">
          <w:rPr>
            <w:highlight w:val="yellow"/>
            <w:rPrChange w:id="12" w:author="Anjum, Aisha" w:date="2024-11-26T16:28:00Z" w16du:dateUtc="2024-11-26T16:28:00Z">
              <w:rPr>
                <w:b/>
                <w:bCs/>
              </w:rPr>
            </w:rPrChange>
          </w:rPr>
          <w:t>nose, throat, airways or lungs</w:t>
        </w:r>
      </w:ins>
      <w:ins w:id="13" w:author="Anjum, Aisha" w:date="2024-11-26T16:07:00Z" w16du:dateUtc="2024-11-26T16:07:00Z">
        <w:r w:rsidR="00097847" w:rsidRPr="00DD1DD5">
          <w:rPr>
            <w:highlight w:val="yellow"/>
            <w:rPrChange w:id="14" w:author="Anjum, Aisha" w:date="2024-11-26T16:28:00Z" w16du:dateUtc="2024-11-26T16:28:00Z">
              <w:rPr>
                <w:b/>
                <w:bCs/>
              </w:rPr>
            </w:rPrChange>
          </w:rPr>
          <w:t>)</w:t>
        </w:r>
      </w:ins>
      <w:ins w:id="15" w:author="Beren Barklam" w:date="2024-11-18T14:01:00Z" w16du:dateUtc="2024-11-18T14:01:00Z">
        <w:del w:id="16" w:author="Anjum, Aisha" w:date="2024-11-26T16:06:00Z" w16du:dateUtc="2024-11-26T16:06:00Z">
          <w:r w:rsidR="00B139E8" w:rsidRPr="00DD1DD5" w:rsidDel="00714EA3">
            <w:rPr>
              <w:highlight w:val="yellow"/>
              <w:rPrChange w:id="17" w:author="Anjum, Aisha" w:date="2024-11-26T16:28:00Z" w16du:dateUtc="2024-11-26T16:28:00Z">
                <w:rPr/>
              </w:rPrChange>
            </w:rPr>
            <w:delText>)</w:delText>
          </w:r>
        </w:del>
        <w:r w:rsidR="00B139E8" w:rsidRPr="00DD1DD5">
          <w:rPr>
            <w:highlight w:val="yellow"/>
            <w:rPrChange w:id="18" w:author="Anjum, Aisha" w:date="2024-11-26T16:28:00Z" w16du:dateUtc="2024-11-26T16:28:00Z">
              <w:rPr/>
            </w:rPrChange>
          </w:rPr>
          <w:t xml:space="preserve"> </w:t>
        </w:r>
      </w:ins>
      <w:ins w:id="19" w:author="Anjum, Aisha" w:date="2024-11-26T16:06:00Z" w16du:dateUtc="2024-11-26T16:06:00Z">
        <w:r w:rsidR="00080AFB" w:rsidRPr="00DD1DD5">
          <w:rPr>
            <w:highlight w:val="yellow"/>
            <w:rPrChange w:id="20" w:author="Anjum, Aisha" w:date="2024-11-26T16:28:00Z" w16du:dateUtc="2024-11-26T16:28:00Z">
              <w:rPr/>
            </w:rPrChange>
          </w:rPr>
          <w:t>such as</w:t>
        </w:r>
        <w:r w:rsidR="00080AFB">
          <w:t xml:space="preserve"> pneumonia</w:t>
        </w:r>
      </w:ins>
      <w:ins w:id="21" w:author="Anjum, Aisha" w:date="2024-11-26T16:07:00Z" w16du:dateUtc="2024-11-26T16:07:00Z">
        <w:r w:rsidR="00097847">
          <w:t>,</w:t>
        </w:r>
      </w:ins>
      <w:ins w:id="22" w:author="Anjum, Aisha" w:date="2024-11-26T16:06:00Z" w16du:dateUtc="2024-11-26T16:06:00Z">
        <w:r w:rsidR="00080AFB">
          <w:t xml:space="preserve"> </w:t>
        </w:r>
      </w:ins>
      <w:ins w:id="23" w:author="Beren Barklam" w:date="2024-11-18T14:01:00Z" w16du:dateUtc="2024-11-18T14:01:00Z">
        <w:r w:rsidR="00B139E8" w:rsidRPr="00B139E8">
          <w:t xml:space="preserve">to participate in our research study. </w:t>
        </w:r>
        <w:del w:id="24" w:author="Anjum, Aisha" w:date="2024-11-26T16:07:00Z" w16du:dateUtc="2024-11-26T16:07:00Z">
          <w:r w:rsidR="00B139E8" w:rsidRPr="00B139E8" w:rsidDel="00097847">
            <w:delText>Pneumonia</w:delText>
          </w:r>
        </w:del>
      </w:ins>
      <w:ins w:id="25" w:author="Anjum, Aisha" w:date="2024-11-26T16:07:00Z" w16du:dateUtc="2024-11-26T16:07:00Z">
        <w:r w:rsidR="00097847">
          <w:t>This</w:t>
        </w:r>
      </w:ins>
      <w:ins w:id="26" w:author="Beren Barklam" w:date="2024-11-18T14:01:00Z" w16du:dateUtc="2024-11-18T14:01:00Z">
        <w:r w:rsidR="00B139E8" w:rsidRPr="00B139E8">
          <w:t xml:space="preserve"> can be caused by bacteria or viruses like flu (influenza) and COVID-19. </w:t>
        </w:r>
      </w:ins>
      <w:del w:id="27" w:author="Beren Barklam" w:date="2024-11-18T14:01:00Z" w16du:dateUtc="2024-11-18T14:01:00Z">
        <w:r w:rsidR="007B4476" w:rsidDel="00B139E8">
          <w:delText>COVID-19</w:delText>
        </w:r>
        <w:r w:rsidR="0078520C" w:rsidDel="00B139E8">
          <w:delText xml:space="preserve">, </w:delText>
        </w:r>
        <w:r w:rsidR="00283A69" w:rsidDel="00B139E8">
          <w:delText>influenza,</w:delText>
        </w:r>
        <w:r w:rsidR="0078520C" w:rsidDel="00B139E8">
          <w:delText xml:space="preserve"> or</w:delText>
        </w:r>
        <w:r w:rsidDel="00B139E8">
          <w:delText xml:space="preserve"> </w:delText>
        </w:r>
        <w:r w:rsidR="00285128" w:rsidDel="00B139E8">
          <w:delText xml:space="preserve">other </w:delText>
        </w:r>
        <w:r w:rsidDel="00B139E8">
          <w:delText>pneumonia</w:delText>
        </w:r>
        <w:r w:rsidR="00ED283E" w:rsidDel="00B139E8">
          <w:delText xml:space="preserve"> to participate in our research study. </w:delText>
        </w:r>
      </w:del>
      <w:r w:rsidR="00B034FB">
        <w:t xml:space="preserve">We have generated a video which provides </w:t>
      </w:r>
      <w:r w:rsidR="00ED283E">
        <w:t xml:space="preserve">information </w:t>
      </w:r>
      <w:del w:id="28" w:author="Beren Barklam" w:date="2024-11-18T14:02:00Z" w16du:dateUtc="2024-11-18T14:02:00Z">
        <w:r w:rsidR="00ED283E" w:rsidDel="008A6909">
          <w:delText xml:space="preserve">on </w:delText>
        </w:r>
      </w:del>
      <w:ins w:id="29" w:author="Beren Barklam" w:date="2024-11-18T14:02:00Z" w16du:dateUtc="2024-11-18T14:02:00Z">
        <w:r w:rsidR="008A6909">
          <w:t xml:space="preserve">about </w:t>
        </w:r>
      </w:ins>
      <w:r w:rsidR="00ED283E">
        <w:t>the study, the treatments we are using</w:t>
      </w:r>
      <w:r w:rsidR="0078520C">
        <w:t>,</w:t>
      </w:r>
      <w:r w:rsidR="00ED283E">
        <w:t xml:space="preserve"> and risks and benefits of taking part.</w:t>
      </w:r>
      <w:r w:rsidR="00B034FB">
        <w:t xml:space="preserve"> Once you have watched the video and are happy to continue</w:t>
      </w:r>
      <w:ins w:id="30" w:author="Beren Barklam" w:date="2024-11-18T14:02:00Z" w16du:dateUtc="2024-11-18T14:02:00Z">
        <w:r w:rsidR="008A6909">
          <w:t>,</w:t>
        </w:r>
      </w:ins>
      <w:r w:rsidR="00B034FB">
        <w:t xml:space="preserve"> please review and sign this consent form. You will also be provided with a full information sheet and privacy notice. </w:t>
      </w:r>
      <w:bookmarkEnd w:id="1"/>
      <w:r w:rsidR="00B034FB">
        <w:t>This information is also available on our website</w:t>
      </w:r>
      <w:ins w:id="31" w:author="Beren Barklam" w:date="2024-11-18T14:02:00Z" w16du:dateUtc="2024-11-18T14:02:00Z">
        <w:r w:rsidR="00D22125">
          <w:t xml:space="preserve">: </w:t>
        </w:r>
      </w:ins>
      <w:r w:rsidR="00B034FB">
        <w:t xml:space="preserve"> </w:t>
      </w:r>
      <w:ins w:id="32" w:author="Beren Barklam" w:date="2024-11-18T14:02:00Z" w16du:dateUtc="2024-11-18T14:02:00Z">
        <w:r w:rsidR="00D22125">
          <w:fldChar w:fldCharType="begin"/>
        </w:r>
        <w:r w:rsidR="00D22125">
          <w:instrText>HYPERLINK "https://remapcap.co.uk/patients"</w:instrText>
        </w:r>
        <w:r w:rsidR="00D22125">
          <w:fldChar w:fldCharType="separate"/>
        </w:r>
        <w:r w:rsidR="00D22125" w:rsidRPr="001D2979">
          <w:rPr>
            <w:rStyle w:val="Hyperlink"/>
          </w:rPr>
          <w:t>https://remapcap.co.uk/patients</w:t>
        </w:r>
        <w:r w:rsidR="00D22125">
          <w:rPr>
            <w:rStyle w:val="Hyperlink"/>
          </w:rPr>
          <w:fldChar w:fldCharType="end"/>
        </w:r>
        <w:r w:rsidR="00D22125">
          <w:rPr>
            <w:rStyle w:val="Hyperlink"/>
          </w:rPr>
          <w:t xml:space="preserve"> </w:t>
        </w:r>
      </w:ins>
      <w:del w:id="33" w:author="Beren Barklam" w:date="2024-11-18T14:03:00Z" w16du:dateUtc="2024-11-18T14:03:00Z">
        <w:r w:rsidR="00B034FB" w:rsidDel="00D22125">
          <w:fldChar w:fldCharType="begin"/>
        </w:r>
        <w:r w:rsidR="00B034FB" w:rsidDel="00D22125">
          <w:delInstrText>HYPERLINK "https://www.icnarc.org/Our-Research/Studies/Remap-Cap/About"</w:delInstrText>
        </w:r>
        <w:r w:rsidR="00B034FB" w:rsidDel="00D22125">
          <w:fldChar w:fldCharType="separate"/>
        </w:r>
        <w:r w:rsidR="00B034FB" w:rsidRPr="00836CBC" w:rsidDel="00D22125">
          <w:rPr>
            <w:rStyle w:val="Hyperlink"/>
          </w:rPr>
          <w:delText>https://www.icnarc.org/Our-Research/Studies/Remap-Cap/About</w:delText>
        </w:r>
        <w:r w:rsidR="00B034FB" w:rsidDel="00D22125">
          <w:rPr>
            <w:rStyle w:val="Hyperlink"/>
          </w:rPr>
          <w:fldChar w:fldCharType="end"/>
        </w:r>
      </w:del>
    </w:p>
    <w:p w14:paraId="16CDE6C4" w14:textId="77777777" w:rsidR="005E2085" w:rsidRDefault="005E2085" w:rsidP="005E2085">
      <w:pPr>
        <w:autoSpaceDE w:val="0"/>
        <w:autoSpaceDN w:val="0"/>
        <w:adjustRightInd w:val="0"/>
        <w:spacing w:after="0" w:line="240" w:lineRule="auto"/>
        <w:contextualSpacing/>
        <w:rPr>
          <w:ins w:id="34" w:author="Beren Barklam" w:date="2024-11-18T14:33:00Z" w16du:dateUtc="2024-11-18T14:33:00Z"/>
          <w:rFonts w:ascii="Calibri" w:eastAsia="Calibri" w:hAnsi="Calibri" w:cs="Calibri"/>
          <w:color w:val="0000FF"/>
          <w:u w:val="single"/>
        </w:rPr>
      </w:pPr>
      <w:bookmarkStart w:id="35" w:name="_Hlk117691740"/>
    </w:p>
    <w:p w14:paraId="3ADD9692" w14:textId="7B200788" w:rsidR="005E2085" w:rsidRPr="005E2085" w:rsidRDefault="005E2085" w:rsidP="005E2085">
      <w:pPr>
        <w:autoSpaceDE w:val="0"/>
        <w:autoSpaceDN w:val="0"/>
        <w:adjustRightInd w:val="0"/>
        <w:spacing w:after="0" w:line="240" w:lineRule="auto"/>
        <w:contextualSpacing/>
        <w:rPr>
          <w:ins w:id="36" w:author="Beren Barklam" w:date="2024-11-18T14:33:00Z" w16du:dateUtc="2024-11-18T14:33:00Z"/>
          <w:rFonts w:ascii="Calibri" w:eastAsia="Calibri" w:hAnsi="Calibri" w:cs="Calibri"/>
        </w:rPr>
      </w:pPr>
      <w:ins w:id="37" w:author="Beren Barklam" w:date="2024-11-18T14:33:00Z" w16du:dateUtc="2024-11-18T14:33:00Z">
        <w:r w:rsidRPr="003F1C38">
          <w:rPr>
            <w:rFonts w:ascii="Calibri" w:eastAsia="Calibri" w:hAnsi="Calibri" w:cs="Calibri"/>
            <w:rPrChange w:id="38" w:author="Beren Barklam" w:date="2024-11-18T14:34:00Z" w16du:dateUtc="2024-11-18T14:34:00Z">
              <w:rPr>
                <w:rFonts w:ascii="Calibri" w:eastAsia="Calibri" w:hAnsi="Calibri" w:cs="Calibri"/>
                <w:color w:val="0000FF"/>
                <w:u w:val="single"/>
              </w:rPr>
            </w:rPrChange>
          </w:rPr>
          <w:t>You can</w:t>
        </w:r>
        <w:r w:rsidRPr="003F1C38">
          <w:rPr>
            <w:rFonts w:ascii="Calibri" w:eastAsia="Calibri" w:hAnsi="Calibri" w:cs="Calibri"/>
            <w:u w:val="single"/>
            <w:rPrChange w:id="39" w:author="Beren Barklam" w:date="2024-11-18T14:34:00Z" w16du:dateUtc="2024-11-18T14:34:00Z">
              <w:rPr>
                <w:rFonts w:ascii="Calibri" w:eastAsia="Calibri" w:hAnsi="Calibri" w:cs="Calibri"/>
                <w:color w:val="0000FF"/>
                <w:u w:val="single"/>
              </w:rPr>
            </w:rPrChange>
          </w:rPr>
          <w:t xml:space="preserve"> </w:t>
        </w:r>
        <w:r w:rsidRPr="005E2085">
          <w:rPr>
            <w:rFonts w:ascii="Calibri" w:eastAsia="Calibri" w:hAnsi="Calibri" w:cs="Calibri"/>
          </w:rPr>
          <w:t>watch the video by scanning the QR code below with your phone’s camera (or the doctor/nurse will open it on another device for you):</w:t>
        </w:r>
      </w:ins>
    </w:p>
    <w:p w14:paraId="02789817" w14:textId="61E62FE3" w:rsidR="005E2085" w:rsidRDefault="005E2085" w:rsidP="005E2085">
      <w:pPr>
        <w:autoSpaceDE w:val="0"/>
        <w:autoSpaceDN w:val="0"/>
        <w:adjustRightInd w:val="0"/>
        <w:jc w:val="center"/>
        <w:rPr>
          <w:ins w:id="40" w:author="Beren Barklam" w:date="2024-11-18T14:34:00Z" w16du:dateUtc="2024-11-18T14:34:00Z"/>
          <w:rFonts w:cstheme="minorHAnsi"/>
          <w:b/>
          <w:bCs/>
          <w:sz w:val="24"/>
          <w:szCs w:val="24"/>
        </w:rPr>
      </w:pPr>
      <w:ins w:id="41" w:author="Beren Barklam" w:date="2024-11-18T14:33:00Z" w16du:dateUtc="2024-11-18T14:33:00Z">
        <w:r w:rsidRPr="003B22F4">
          <w:rPr>
            <w:rFonts w:ascii="Calibri" w:eastAsia="Calibri" w:hAnsi="Calibri" w:cs="Calibri"/>
            <w:b/>
            <w:bCs/>
            <w:noProof/>
          </w:rPr>
          <w:drawing>
            <wp:inline distT="0" distB="0" distL="0" distR="0" wp14:anchorId="56C7F0EE" wp14:editId="4F72AFA7">
              <wp:extent cx="1498600" cy="1516655"/>
              <wp:effectExtent l="0" t="0" r="6350" b="7620"/>
              <wp:docPr id="1759671842" name="Picture 1" descr="A qr code on a white background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9671842" name="Picture 1" descr="A qr code on a white background&#10;&#10;Description automatically generated"/>
                      <pic:cNvPicPr/>
                    </pic:nvPicPr>
                    <pic:blipFill>
                      <a:blip r:embed="rId1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02424" cy="1520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31CC26A8" w14:textId="77777777" w:rsidR="005E2085" w:rsidRDefault="005E2085" w:rsidP="005E2085">
      <w:pPr>
        <w:autoSpaceDE w:val="0"/>
        <w:autoSpaceDN w:val="0"/>
        <w:adjustRightInd w:val="0"/>
        <w:jc w:val="center"/>
        <w:rPr>
          <w:ins w:id="42" w:author="Beren Barklam" w:date="2024-11-18T14:03:00Z" w16du:dateUtc="2024-11-18T14:03:00Z"/>
          <w:rFonts w:cstheme="minorHAnsi"/>
          <w:b/>
          <w:bCs/>
          <w:sz w:val="24"/>
          <w:szCs w:val="24"/>
        </w:rPr>
      </w:pPr>
    </w:p>
    <w:p w14:paraId="1823814F" w14:textId="15C4D9E0" w:rsidR="40F2A54A" w:rsidRDefault="40F2A54A">
      <w:r>
        <w:br w:type="page"/>
      </w:r>
    </w:p>
    <w:p w14:paraId="05981585" w14:textId="61E7C30F" w:rsidR="00A47869" w:rsidRPr="00D22125" w:rsidRDefault="35C5A43A">
      <w:pPr>
        <w:spacing w:after="0"/>
        <w:jc w:val="center"/>
        <w:rPr>
          <w:rFonts w:cstheme="minorHAnsi"/>
          <w:b/>
          <w:bCs/>
          <w:sz w:val="24"/>
          <w:szCs w:val="24"/>
        </w:rPr>
        <w:pPrChange w:id="43" w:author="Anjum, Aisha" w:date="2024-11-22T00:07:00Z" w16du:dateUtc="2024-11-22T00:07:00Z">
          <w:pPr>
            <w:autoSpaceDE w:val="0"/>
            <w:autoSpaceDN w:val="0"/>
            <w:adjustRightInd w:val="0"/>
            <w:jc w:val="center"/>
          </w:pPr>
        </w:pPrChange>
      </w:pPr>
      <w:ins w:id="44" w:author="Anjum, Aisha" w:date="2024-11-21T22:45:00Z">
        <w:r>
          <w:rPr>
            <w:noProof/>
          </w:rPr>
          <w:lastRenderedPageBreak/>
          <w:drawing>
            <wp:inline distT="0" distB="0" distL="0" distR="0" wp14:anchorId="29D69054" wp14:editId="34E4787D">
              <wp:extent cx="5905502" cy="781050"/>
              <wp:effectExtent l="0" t="0" r="0" b="0"/>
              <wp:docPr id="125690252" name="Picture 125690252" descr="A logo with blue lungs and text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05502" cy="781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br/>
        </w:r>
      </w:ins>
      <w:r w:rsidR="00A24E1D" w:rsidRPr="00C76971">
        <w:rPr>
          <w:rFonts w:cstheme="minorHAnsi"/>
          <w:b/>
          <w:bCs/>
          <w:sz w:val="28"/>
          <w:szCs w:val="28"/>
          <w:rPrChange w:id="45" w:author="Anjum, Aisha" w:date="2024-11-22T00:07:00Z" w16du:dateUtc="2024-11-22T00:07:00Z">
            <w:rPr>
              <w:rFonts w:cstheme="minorHAnsi"/>
              <w:b/>
              <w:bCs/>
              <w:sz w:val="24"/>
              <w:szCs w:val="24"/>
            </w:rPr>
          </w:rPrChange>
        </w:rPr>
        <w:t>CONSENT FORM FOR PATIENTS ABLE TO GIVE CONSENT</w:t>
      </w:r>
    </w:p>
    <w:p w14:paraId="64AD8BA2" w14:textId="3AB6CFB1" w:rsidR="00A24E1D" w:rsidRPr="00C76971" w:rsidRDefault="00631787" w:rsidP="001A6F8D">
      <w:pPr>
        <w:autoSpaceDE w:val="0"/>
        <w:autoSpaceDN w:val="0"/>
        <w:adjustRightInd w:val="0"/>
        <w:jc w:val="center"/>
        <w:rPr>
          <w:rFonts w:cstheme="minorHAnsi"/>
          <w:b/>
          <w:bCs/>
          <w:sz w:val="28"/>
          <w:szCs w:val="28"/>
          <w:rPrChange w:id="46" w:author="Anjum, Aisha" w:date="2024-11-22T00:07:00Z" w16du:dateUtc="2024-11-22T00:07:00Z">
            <w:rPr>
              <w:rFonts w:cstheme="minorHAnsi"/>
              <w:b/>
              <w:bCs/>
              <w:sz w:val="24"/>
              <w:szCs w:val="24"/>
            </w:rPr>
          </w:rPrChange>
        </w:rPr>
      </w:pPr>
      <w:r w:rsidRPr="00C76971">
        <w:rPr>
          <w:rFonts w:cstheme="minorHAnsi"/>
          <w:b/>
          <w:sz w:val="28"/>
          <w:szCs w:val="28"/>
          <w:rPrChange w:id="47" w:author="Anjum, Aisha" w:date="2024-11-22T00:07:00Z" w16du:dateUtc="2024-11-22T00:07:00Z">
            <w:rPr>
              <w:rFonts w:cstheme="minorHAnsi"/>
              <w:b/>
              <w:sz w:val="20"/>
              <w:szCs w:val="20"/>
            </w:rPr>
          </w:rPrChange>
        </w:rPr>
        <w:t>(</w:t>
      </w:r>
      <w:r w:rsidR="009B59A0" w:rsidRPr="00C76971">
        <w:rPr>
          <w:rFonts w:cstheme="minorHAnsi"/>
          <w:b/>
          <w:sz w:val="28"/>
          <w:szCs w:val="28"/>
          <w:rPrChange w:id="48" w:author="Anjum, Aisha" w:date="2024-11-22T00:07:00Z" w16du:dateUtc="2024-11-22T00:07:00Z">
            <w:rPr>
              <w:rFonts w:cstheme="minorHAnsi"/>
              <w:b/>
              <w:sz w:val="20"/>
              <w:szCs w:val="20"/>
            </w:rPr>
          </w:rPrChange>
        </w:rPr>
        <w:t>FOR</w:t>
      </w:r>
      <w:r w:rsidR="00A47869" w:rsidRPr="00C76971">
        <w:rPr>
          <w:rFonts w:cstheme="minorHAnsi"/>
          <w:b/>
          <w:sz w:val="28"/>
          <w:szCs w:val="28"/>
          <w:rPrChange w:id="49" w:author="Anjum, Aisha" w:date="2024-11-22T00:07:00Z" w16du:dateUtc="2024-11-22T00:07:00Z">
            <w:rPr>
              <w:rFonts w:cstheme="minorHAnsi"/>
              <w:b/>
              <w:sz w:val="20"/>
              <w:szCs w:val="20"/>
            </w:rPr>
          </w:rPrChange>
        </w:rPr>
        <w:t xml:space="preserve"> PATIENTS WITH</w:t>
      </w:r>
      <w:r w:rsidR="00426C9B" w:rsidRPr="00C76971">
        <w:rPr>
          <w:rFonts w:cstheme="minorHAnsi"/>
          <w:b/>
          <w:sz w:val="28"/>
          <w:szCs w:val="28"/>
          <w:rPrChange w:id="50" w:author="Anjum, Aisha" w:date="2024-11-22T00:07:00Z" w16du:dateUtc="2024-11-22T00:07:00Z">
            <w:rPr>
              <w:rFonts w:cstheme="minorHAnsi"/>
              <w:b/>
              <w:sz w:val="20"/>
              <w:szCs w:val="20"/>
            </w:rPr>
          </w:rPrChange>
        </w:rPr>
        <w:t xml:space="preserve"> </w:t>
      </w:r>
      <w:r w:rsidR="009B59A0" w:rsidRPr="00C76971">
        <w:rPr>
          <w:rFonts w:cstheme="minorHAnsi"/>
          <w:b/>
          <w:sz w:val="28"/>
          <w:szCs w:val="28"/>
          <w:rPrChange w:id="51" w:author="Anjum, Aisha" w:date="2024-11-22T00:07:00Z" w16du:dateUtc="2024-11-22T00:07:00Z">
            <w:rPr>
              <w:rFonts w:cstheme="minorHAnsi"/>
              <w:b/>
              <w:sz w:val="20"/>
              <w:szCs w:val="20"/>
            </w:rPr>
          </w:rPrChange>
        </w:rPr>
        <w:t xml:space="preserve">CAPACITY </w:t>
      </w:r>
      <w:r w:rsidR="00BF307F" w:rsidRPr="00C76971">
        <w:rPr>
          <w:rFonts w:cstheme="minorHAnsi"/>
          <w:b/>
          <w:bCs/>
          <w:sz w:val="28"/>
          <w:szCs w:val="28"/>
          <w:rPrChange w:id="52" w:author="Anjum, Aisha" w:date="2024-11-22T00:07:00Z" w16du:dateUtc="2024-11-22T00:07:00Z">
            <w:rPr>
              <w:rFonts w:cstheme="minorHAnsi"/>
              <w:b/>
              <w:bCs/>
              <w:sz w:val="20"/>
              <w:szCs w:val="20"/>
            </w:rPr>
          </w:rPrChange>
        </w:rPr>
        <w:t xml:space="preserve">or </w:t>
      </w:r>
      <w:r w:rsidR="00C70CCB" w:rsidRPr="00C76971">
        <w:rPr>
          <w:rFonts w:cstheme="minorHAnsi"/>
          <w:b/>
          <w:bCs/>
          <w:sz w:val="28"/>
          <w:szCs w:val="28"/>
          <w:rPrChange w:id="53" w:author="Anjum, Aisha" w:date="2024-11-22T00:07:00Z" w16du:dateUtc="2024-11-22T00:07:00Z">
            <w:rPr>
              <w:rFonts w:cstheme="minorHAnsi"/>
              <w:b/>
              <w:bCs/>
              <w:sz w:val="20"/>
              <w:szCs w:val="20"/>
            </w:rPr>
          </w:rPrChange>
        </w:rPr>
        <w:t>now</w:t>
      </w:r>
      <w:r w:rsidR="00426C9B" w:rsidRPr="00C76971">
        <w:rPr>
          <w:rFonts w:cstheme="minorHAnsi"/>
          <w:b/>
          <w:sz w:val="28"/>
          <w:szCs w:val="28"/>
          <w:rPrChange w:id="54" w:author="Anjum, Aisha" w:date="2024-11-22T00:07:00Z" w16du:dateUtc="2024-11-22T00:07:00Z">
            <w:rPr>
              <w:rFonts w:cstheme="minorHAnsi"/>
              <w:b/>
              <w:sz w:val="20"/>
              <w:szCs w:val="20"/>
            </w:rPr>
          </w:rPrChange>
        </w:rPr>
        <w:t xml:space="preserve"> RECOVERED CAPACITY</w:t>
      </w:r>
      <w:r w:rsidR="00056E1C" w:rsidRPr="00C76971">
        <w:rPr>
          <w:rFonts w:cstheme="minorHAnsi"/>
          <w:b/>
          <w:sz w:val="28"/>
          <w:szCs w:val="28"/>
          <w:rPrChange w:id="55" w:author="Anjum, Aisha" w:date="2024-11-22T00:07:00Z" w16du:dateUtc="2024-11-22T00:07:00Z">
            <w:rPr>
              <w:rFonts w:cstheme="minorHAnsi"/>
              <w:b/>
              <w:sz w:val="20"/>
              <w:szCs w:val="20"/>
            </w:rPr>
          </w:rPrChange>
        </w:rPr>
        <w:t>)</w:t>
      </w: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0"/>
        <w:gridCol w:w="2713"/>
        <w:gridCol w:w="1210"/>
        <w:gridCol w:w="3520"/>
      </w:tblGrid>
      <w:tr w:rsidR="00A24E1D" w:rsidRPr="00A24E1D" w14:paraId="0C355966" w14:textId="77777777" w:rsidTr="00A14008">
        <w:trPr>
          <w:cantSplit/>
        </w:trPr>
        <w:tc>
          <w:tcPr>
            <w:tcW w:w="2750" w:type="dxa"/>
          </w:tcPr>
          <w:p w14:paraId="70D2C1DB" w14:textId="77777777" w:rsidR="00A24E1D" w:rsidRPr="00A24E1D" w:rsidRDefault="00A24E1D" w:rsidP="00A14008">
            <w:pPr>
              <w:pStyle w:val="Header"/>
              <w:rPr>
                <w:rFonts w:ascii="Calibri" w:hAnsi="Calibri"/>
                <w:b/>
                <w:bCs/>
              </w:rPr>
            </w:pPr>
            <w:r w:rsidRPr="00A24E1D">
              <w:rPr>
                <w:rFonts w:ascii="Calibri" w:hAnsi="Calibri"/>
                <w:b/>
                <w:bCs/>
              </w:rPr>
              <w:t>Patient Study ID</w:t>
            </w:r>
          </w:p>
        </w:tc>
        <w:tc>
          <w:tcPr>
            <w:tcW w:w="2713" w:type="dxa"/>
          </w:tcPr>
          <w:p w14:paraId="6063E000" w14:textId="77777777" w:rsidR="00A24E1D" w:rsidRPr="00A24E1D" w:rsidRDefault="00A24E1D" w:rsidP="00A14008">
            <w:pPr>
              <w:pStyle w:val="Header"/>
              <w:spacing w:before="120" w:after="120"/>
              <w:rPr>
                <w:rFonts w:ascii="Calibri" w:hAnsi="Calibri"/>
                <w:bCs/>
                <w:i/>
                <w:iCs/>
              </w:rPr>
            </w:pPr>
          </w:p>
        </w:tc>
        <w:tc>
          <w:tcPr>
            <w:tcW w:w="1210" w:type="dxa"/>
          </w:tcPr>
          <w:p w14:paraId="72953A23" w14:textId="77777777" w:rsidR="00A24E1D" w:rsidRPr="00A24E1D" w:rsidRDefault="00A24E1D" w:rsidP="00A14008">
            <w:pPr>
              <w:pStyle w:val="Header"/>
              <w:spacing w:before="120" w:after="120"/>
              <w:rPr>
                <w:rFonts w:ascii="Calibri" w:hAnsi="Calibri"/>
                <w:b/>
                <w:bCs/>
                <w:i/>
                <w:iCs/>
              </w:rPr>
            </w:pPr>
            <w:r w:rsidRPr="00A24E1D">
              <w:rPr>
                <w:rFonts w:ascii="Calibri" w:hAnsi="Calibri"/>
                <w:b/>
                <w:bCs/>
              </w:rPr>
              <w:t>Site #</w:t>
            </w:r>
          </w:p>
        </w:tc>
        <w:tc>
          <w:tcPr>
            <w:tcW w:w="3520" w:type="dxa"/>
          </w:tcPr>
          <w:p w14:paraId="61E43E42" w14:textId="77777777" w:rsidR="00A24E1D" w:rsidRPr="00A24E1D" w:rsidRDefault="00A24E1D" w:rsidP="00A14008">
            <w:pPr>
              <w:pStyle w:val="Header"/>
              <w:spacing w:before="120" w:after="120"/>
              <w:rPr>
                <w:rFonts w:ascii="Calibri" w:hAnsi="Calibri"/>
                <w:bCs/>
                <w:i/>
                <w:iCs/>
              </w:rPr>
            </w:pPr>
          </w:p>
        </w:tc>
      </w:tr>
      <w:tr w:rsidR="00A24E1D" w:rsidRPr="00A24E1D" w14:paraId="17501128" w14:textId="77777777" w:rsidTr="00A14008">
        <w:trPr>
          <w:cantSplit/>
          <w:trHeight w:val="604"/>
        </w:trPr>
        <w:tc>
          <w:tcPr>
            <w:tcW w:w="2750" w:type="dxa"/>
          </w:tcPr>
          <w:p w14:paraId="4D53A488" w14:textId="283BF1B8" w:rsidR="00A24E1D" w:rsidRDefault="00A24E1D" w:rsidP="00A14008">
            <w:pPr>
              <w:pStyle w:val="Header"/>
              <w:rPr>
                <w:rFonts w:ascii="Calibri" w:hAnsi="Calibri"/>
                <w:b/>
                <w:bCs/>
              </w:rPr>
            </w:pPr>
            <w:r w:rsidRPr="00A24E1D">
              <w:rPr>
                <w:rFonts w:ascii="Calibri" w:hAnsi="Calibri"/>
                <w:b/>
                <w:bCs/>
              </w:rPr>
              <w:t xml:space="preserve">Name of </w:t>
            </w:r>
            <w:r w:rsidR="002C0701">
              <w:rPr>
                <w:rFonts w:ascii="Calibri" w:hAnsi="Calibri"/>
                <w:b/>
                <w:bCs/>
              </w:rPr>
              <w:t>Principal Investigator</w:t>
            </w:r>
          </w:p>
          <w:p w14:paraId="75B35559" w14:textId="00F6F758" w:rsidR="00A24E1D" w:rsidRPr="00A24E1D" w:rsidRDefault="00A24E1D" w:rsidP="00A14008">
            <w:pPr>
              <w:pStyle w:val="Head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(use CAPITALS)</w:t>
            </w:r>
          </w:p>
        </w:tc>
        <w:tc>
          <w:tcPr>
            <w:tcW w:w="7443" w:type="dxa"/>
            <w:gridSpan w:val="3"/>
          </w:tcPr>
          <w:p w14:paraId="7BDE397B" w14:textId="77777777" w:rsidR="00A24E1D" w:rsidRPr="00A24E1D" w:rsidRDefault="00A24E1D" w:rsidP="00A14008">
            <w:pPr>
              <w:pStyle w:val="Header"/>
              <w:spacing w:before="120" w:after="120"/>
              <w:rPr>
                <w:rFonts w:ascii="Calibri" w:hAnsi="Calibri"/>
                <w:bCs/>
                <w:i/>
                <w:iCs/>
              </w:rPr>
            </w:pPr>
          </w:p>
        </w:tc>
      </w:tr>
    </w:tbl>
    <w:p w14:paraId="7108AA96" w14:textId="5F8C6BA6" w:rsidR="00D22125" w:rsidDel="002C5811" w:rsidRDefault="00D22125" w:rsidP="00A24E1D">
      <w:pPr>
        <w:autoSpaceDE w:val="0"/>
        <w:autoSpaceDN w:val="0"/>
        <w:adjustRightInd w:val="0"/>
        <w:rPr>
          <w:ins w:id="56" w:author="Beren Barklam" w:date="2024-11-18T14:03:00Z" w16du:dateUtc="2024-11-18T14:03:00Z"/>
          <w:del w:id="57" w:author="Anjum, Aisha" w:date="2024-11-21T23:32:00Z" w16du:dateUtc="2024-11-21T23:32:00Z"/>
          <w:rFonts w:cstheme="minorHAnsi"/>
          <w:b/>
          <w:bCs/>
        </w:rPr>
      </w:pPr>
      <w:bookmarkStart w:id="58" w:name="_Hlk117605255"/>
    </w:p>
    <w:p w14:paraId="52DBC84F" w14:textId="398D32D2" w:rsidR="00A24E1D" w:rsidRPr="00541E6C" w:rsidRDefault="002C5811" w:rsidP="00A24E1D">
      <w:pPr>
        <w:autoSpaceDE w:val="0"/>
        <w:autoSpaceDN w:val="0"/>
        <w:adjustRightInd w:val="0"/>
        <w:rPr>
          <w:rFonts w:cstheme="minorHAnsi"/>
          <w:b/>
          <w:bCs/>
        </w:rPr>
      </w:pPr>
      <w:ins w:id="59" w:author="Anjum, Aisha" w:date="2024-11-21T23:32:00Z" w16du:dateUtc="2024-11-21T23:32:00Z">
        <w:r>
          <w:rPr>
            <w:rFonts w:cstheme="minorHAnsi"/>
            <w:b/>
            <w:bCs/>
          </w:rPr>
          <w:br/>
        </w:r>
      </w:ins>
      <w:r w:rsidR="00A24E1D" w:rsidRPr="00541E6C">
        <w:rPr>
          <w:rFonts w:cstheme="minorHAnsi"/>
          <w:b/>
          <w:bCs/>
        </w:rPr>
        <w:t>Please initial each box if you agree with the following:</w:t>
      </w:r>
    </w:p>
    <w:p w14:paraId="54A05E3B" w14:textId="3EA881B1" w:rsidR="00A24E1D" w:rsidRPr="00980C5B" w:rsidRDefault="00A24E1D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rPrChange w:id="60" w:author="Beren Barklam" w:date="2024-11-18T14:03:00Z" w16du:dateUtc="2024-11-18T14:03:00Z">
            <w:rPr>
              <w:rFonts w:cs="Calibri"/>
              <w:bCs/>
              <w:sz w:val="20"/>
              <w:szCs w:val="20"/>
            </w:rPr>
          </w:rPrChange>
        </w:rPr>
      </w:pPr>
      <w:r w:rsidRPr="00980C5B">
        <w:rPr>
          <w:rFonts w:cs="Calibri"/>
          <w:bCs/>
          <w:rPrChange w:id="61" w:author="Beren Barklam" w:date="2024-11-18T14:03:00Z" w16du:dateUtc="2024-11-18T14:03:00Z">
            <w:rPr>
              <w:rFonts w:cs="Calibri"/>
              <w:bCs/>
              <w:sz w:val="20"/>
              <w:szCs w:val="20"/>
            </w:rPr>
          </w:rPrChange>
        </w:rPr>
        <w:t xml:space="preserve">I, </w:t>
      </w:r>
      <w:r w:rsidRPr="00980C5B">
        <w:rPr>
          <w:rFonts w:cs="Calibri"/>
          <w:bCs/>
          <w:i/>
          <w:rPrChange w:id="62" w:author="Beren Barklam" w:date="2024-11-18T14:03:00Z" w16du:dateUtc="2024-11-18T14:03:00Z">
            <w:rPr>
              <w:rFonts w:cs="Calibri"/>
              <w:bCs/>
              <w:i/>
              <w:sz w:val="20"/>
              <w:szCs w:val="20"/>
            </w:rPr>
          </w:rPrChange>
        </w:rPr>
        <w:t>(forename and surname)</w:t>
      </w:r>
      <w:r w:rsidRPr="00980C5B">
        <w:rPr>
          <w:rFonts w:cs="Calibri"/>
          <w:bCs/>
          <w:rPrChange w:id="63" w:author="Beren Barklam" w:date="2024-11-18T14:03:00Z" w16du:dateUtc="2024-11-18T14:03:00Z">
            <w:rPr>
              <w:rFonts w:cs="Calibri"/>
              <w:bCs/>
              <w:sz w:val="20"/>
              <w:szCs w:val="20"/>
            </w:rPr>
          </w:rPrChange>
        </w:rPr>
        <w:t>………………………………………………………………………………………………</w:t>
      </w:r>
      <w:ins w:id="64" w:author="Beren Barklam" w:date="2024-11-18T14:03:00Z" w16du:dateUtc="2024-11-18T14:03:00Z">
        <w:r w:rsidR="00980C5B" w:rsidRPr="00980C5B">
          <w:rPr>
            <w:rFonts w:cs="Calibri"/>
            <w:bCs/>
            <w:rPrChange w:id="65" w:author="Beren Barklam" w:date="2024-11-18T14:03:00Z" w16du:dateUtc="2024-11-18T14:03:00Z">
              <w:rPr>
                <w:rFonts w:cs="Calibri"/>
                <w:bCs/>
                <w:sz w:val="20"/>
                <w:szCs w:val="20"/>
              </w:rPr>
            </w:rPrChange>
          </w:rPr>
          <w:t>,</w:t>
        </w:r>
      </w:ins>
      <w:r w:rsidRPr="00980C5B">
        <w:rPr>
          <w:rFonts w:cs="Calibri"/>
          <w:bCs/>
          <w:rPrChange w:id="66" w:author="Beren Barklam" w:date="2024-11-18T14:03:00Z" w16du:dateUtc="2024-11-18T14:03:00Z">
            <w:rPr>
              <w:rFonts w:cs="Calibri"/>
              <w:bCs/>
              <w:sz w:val="20"/>
              <w:szCs w:val="20"/>
            </w:rPr>
          </w:rPrChange>
        </w:rPr>
        <w:t xml:space="preserve"> freely agree to take part in the study.</w:t>
      </w:r>
    </w:p>
    <w:bookmarkEnd w:id="58"/>
    <w:p w14:paraId="0E3998FD" w14:textId="77777777" w:rsidR="00F76EE1" w:rsidRPr="0060293F" w:rsidRDefault="00F76EE1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70"/>
        <w:gridCol w:w="8595"/>
        <w:tblGridChange w:id="67">
          <w:tblGrid>
            <w:gridCol w:w="1470"/>
            <w:gridCol w:w="8595"/>
          </w:tblGrid>
        </w:tblGridChange>
      </w:tblGrid>
      <w:tr w:rsidR="00A24E1D" w14:paraId="78DC0D67" w14:textId="77777777" w:rsidTr="0079428A">
        <w:trPr>
          <w:jc w:val="center"/>
        </w:trPr>
        <w:tc>
          <w:tcPr>
            <w:tcW w:w="1470" w:type="dxa"/>
          </w:tcPr>
          <w:p w14:paraId="274BEDFA" w14:textId="52AECDE4" w:rsidR="00A24E1D" w:rsidRPr="00541E6C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  <w:bookmarkStart w:id="68" w:name="_Hlk52799912"/>
          </w:p>
        </w:tc>
        <w:tc>
          <w:tcPr>
            <w:tcW w:w="8595" w:type="dxa"/>
          </w:tcPr>
          <w:p w14:paraId="7C8DFADE" w14:textId="76098976" w:rsidR="00A24E1D" w:rsidRDefault="00AA5E0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1.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 confirm that I </w:t>
            </w:r>
            <w:ins w:id="69" w:author="Beren Barklam" w:date="2024-11-18T14:10:00Z" w16du:dateUtc="2024-11-18T14:10:00Z">
              <w:r w:rsidR="00151655">
                <w:rPr>
                  <w:rFonts w:cs="Calibri"/>
                  <w:bCs/>
                  <w:sz w:val="22"/>
                  <w:szCs w:val="22"/>
                </w:rPr>
                <w:t xml:space="preserve">have </w:t>
              </w:r>
            </w:ins>
            <w:r w:rsidR="00B034FB">
              <w:rPr>
                <w:rFonts w:cs="Calibri"/>
                <w:bCs/>
                <w:sz w:val="22"/>
                <w:szCs w:val="22"/>
              </w:rPr>
              <w:t>watched</w:t>
            </w:r>
            <w:ins w:id="70" w:author="Beren Barklam" w:date="2024-11-18T14:10:00Z" w16du:dateUtc="2024-11-18T14:10:00Z">
              <w:r w:rsidR="00151655">
                <w:rPr>
                  <w:rFonts w:cs="Calibri"/>
                  <w:bCs/>
                  <w:sz w:val="22"/>
                  <w:szCs w:val="22"/>
                </w:rPr>
                <w:t xml:space="preserve"> (or listened to)</w:t>
              </w:r>
            </w:ins>
            <w:r w:rsidR="00B034FB">
              <w:rPr>
                <w:rFonts w:cs="Calibri"/>
                <w:bCs/>
                <w:sz w:val="22"/>
                <w:szCs w:val="22"/>
              </w:rPr>
              <w:t xml:space="preserve"> </w:t>
            </w:r>
            <w:ins w:id="71" w:author="Beren Barklam" w:date="2024-11-18T14:10:00Z" w16du:dateUtc="2024-11-18T14:10:00Z">
              <w:r w:rsidR="00727F47">
                <w:rPr>
                  <w:rFonts w:cs="Calibri"/>
                  <w:bCs/>
                  <w:sz w:val="22"/>
                  <w:szCs w:val="22"/>
                </w:rPr>
                <w:t xml:space="preserve">and understood </w:t>
              </w:r>
            </w:ins>
            <w:r w:rsidR="00B034FB">
              <w:rPr>
                <w:rFonts w:cs="Calibri"/>
                <w:bCs/>
                <w:sz w:val="22"/>
                <w:szCs w:val="22"/>
              </w:rPr>
              <w:t>the consent video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</w:t>
            </w:r>
            <w:ins w:id="72" w:author="Beren Barklam" w:date="2024-11-18T14:23:00Z" w16du:dateUtc="2024-11-18T14:23:00Z">
              <w:r w:rsidR="00D7135D" w:rsidRPr="00D7135D">
                <w:rPr>
                  <w:rFonts w:cs="Calibri"/>
                  <w:bCs/>
                  <w:sz w:val="22"/>
                  <w:szCs w:val="22"/>
                </w:rPr>
                <w:t xml:space="preserve">and have read/received a copy of the appropriate information sheet 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>for the above study and have been able to ask questions which have been answered fully.</w:t>
            </w:r>
          </w:p>
          <w:p w14:paraId="2EE095B5" w14:textId="2F020BDD" w:rsidR="001A6F8D" w:rsidRPr="001A6F8D" w:rsidRDefault="001A6F8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14:paraId="07B1EFA2" w14:textId="77777777" w:rsidTr="0079428A">
        <w:trPr>
          <w:jc w:val="center"/>
        </w:trPr>
        <w:tc>
          <w:tcPr>
            <w:tcW w:w="1470" w:type="dxa"/>
          </w:tcPr>
          <w:p w14:paraId="2CFB21A7" w14:textId="171D9592" w:rsidR="00A24E1D" w:rsidRPr="001A6F8D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80"/>
                <w:szCs w:val="80"/>
              </w:rPr>
            </w:pPr>
          </w:p>
        </w:tc>
        <w:tc>
          <w:tcPr>
            <w:tcW w:w="8595" w:type="dxa"/>
          </w:tcPr>
          <w:p w14:paraId="062AB22D" w14:textId="369792E3" w:rsidR="00A24E1D" w:rsidRDefault="00AA5E0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i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2.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>I agree</w:t>
            </w:r>
            <w:r w:rsidR="00AA2966">
              <w:rPr>
                <w:rFonts w:cs="Calibri"/>
                <w:bCs/>
                <w:sz w:val="22"/>
                <w:szCs w:val="22"/>
              </w:rPr>
              <w:t>/continue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to take part in the</w:t>
            </w:r>
            <w:r w:rsidR="008C780E" w:rsidRPr="001A6F8D">
              <w:rPr>
                <w:rFonts w:cs="Calibri"/>
                <w:bCs/>
                <w:sz w:val="22"/>
                <w:szCs w:val="22"/>
              </w:rPr>
              <w:t xml:space="preserve"> following </w:t>
            </w:r>
            <w:r w:rsidR="00C80DD5" w:rsidRPr="001A6F8D">
              <w:rPr>
                <w:rFonts w:cs="Calibri"/>
                <w:bCs/>
                <w:sz w:val="22"/>
                <w:szCs w:val="22"/>
              </w:rPr>
              <w:t xml:space="preserve">domains: </w:t>
            </w:r>
            <w:ins w:id="73" w:author="Anjum, Aisha" w:date="2024-11-21T23:32:00Z" w16du:dateUtc="2024-11-21T23:32:00Z">
              <w:r w:rsidR="002C5811">
                <w:rPr>
                  <w:rFonts w:cs="Calibri"/>
                  <w:bCs/>
                  <w:sz w:val="22"/>
                  <w:szCs w:val="22"/>
                </w:rPr>
                <w:br/>
              </w:r>
            </w:ins>
            <w:ins w:id="74" w:author="Beren Barklam" w:date="2024-11-18T14:04:00Z" w16du:dateUtc="2024-11-18T14:04:00Z">
              <w:r w:rsidR="0039494C" w:rsidRPr="1362F88C">
                <w:rPr>
                  <w:rFonts w:cs="Calibri"/>
                  <w:b/>
                  <w:bCs/>
                  <w:sz w:val="22"/>
                  <w:szCs w:val="22"/>
                </w:rPr>
                <w:t>antibiotic</w:t>
              </w:r>
              <w:r w:rsidR="0039494C">
                <w:rPr>
                  <w:rFonts w:cs="Calibri"/>
                  <w:b/>
                  <w:bCs/>
                  <w:sz w:val="22"/>
                  <w:szCs w:val="22"/>
                </w:rPr>
                <w:t>s,</w:t>
              </w:r>
              <w:r w:rsidR="0039494C" w:rsidRPr="1362F88C">
                <w:rPr>
                  <w:rFonts w:cs="Calibri"/>
                  <w:b/>
                  <w:bCs/>
                  <w:sz w:val="22"/>
                  <w:szCs w:val="22"/>
                </w:rPr>
                <w:t xml:space="preserve"> macrolide</w:t>
              </w:r>
              <w:r w:rsidR="0039494C">
                <w:rPr>
                  <w:rFonts w:cs="Calibri"/>
                  <w:b/>
                  <w:bCs/>
                  <w:sz w:val="22"/>
                  <w:szCs w:val="22"/>
                </w:rPr>
                <w:t>s, corticosteroids,</w:t>
              </w:r>
              <w:r w:rsidR="0039494C" w:rsidRPr="1362F88C">
                <w:rPr>
                  <w:rFonts w:cs="Calibri"/>
                  <w:b/>
                  <w:bCs/>
                  <w:sz w:val="22"/>
                  <w:szCs w:val="22"/>
                </w:rPr>
                <w:t xml:space="preserve"> influenza </w:t>
              </w:r>
              <w:r w:rsidR="0039494C">
                <w:rPr>
                  <w:rFonts w:cs="Calibri"/>
                  <w:b/>
                  <w:bCs/>
                  <w:sz w:val="22"/>
                  <w:szCs w:val="22"/>
                </w:rPr>
                <w:t xml:space="preserve">(flu) </w:t>
              </w:r>
              <w:r w:rsidR="0039494C" w:rsidRPr="1362F88C">
                <w:rPr>
                  <w:rFonts w:cs="Calibri"/>
                  <w:b/>
                  <w:bCs/>
                  <w:sz w:val="22"/>
                  <w:szCs w:val="22"/>
                </w:rPr>
                <w:t>antiviral</w:t>
              </w:r>
              <w:r w:rsidR="0039494C">
                <w:rPr>
                  <w:rFonts w:cs="Calibri"/>
                  <w:b/>
                  <w:bCs/>
                  <w:sz w:val="22"/>
                  <w:szCs w:val="22"/>
                </w:rPr>
                <w:t>s,</w:t>
              </w:r>
              <w:r w:rsidR="0039494C" w:rsidRPr="1362F88C">
                <w:rPr>
                  <w:rFonts w:cs="Calibri"/>
                  <w:b/>
                  <w:bCs/>
                  <w:sz w:val="22"/>
                  <w:szCs w:val="22"/>
                </w:rPr>
                <w:t xml:space="preserve"> immune modulat</w:t>
              </w:r>
              <w:r w:rsidR="0039494C">
                <w:rPr>
                  <w:rFonts w:cs="Calibri"/>
                  <w:b/>
                  <w:bCs/>
                  <w:sz w:val="22"/>
                  <w:szCs w:val="22"/>
                </w:rPr>
                <w:t>ors, or</w:t>
              </w:r>
              <w:r w:rsidR="0039494C" w:rsidRPr="1362F88C">
                <w:rPr>
                  <w:rFonts w:cs="Calibri"/>
                  <w:b/>
                  <w:bCs/>
                  <w:sz w:val="22"/>
                  <w:szCs w:val="22"/>
                </w:rPr>
                <w:t xml:space="preserve"> immunoglobulin</w:t>
              </w:r>
              <w:r w:rsidR="0039494C">
                <w:rPr>
                  <w:rFonts w:cs="Calibri"/>
                  <w:b/>
                  <w:bCs/>
                  <w:sz w:val="22"/>
                  <w:szCs w:val="22"/>
                </w:rPr>
                <w:t xml:space="preserve"> therapy</w:t>
              </w:r>
              <w:r w:rsidR="0039494C" w:rsidRPr="1362F88C">
                <w:rPr>
                  <w:rFonts w:cs="Calibri"/>
                  <w:b/>
                  <w:bCs/>
                  <w:sz w:val="22"/>
                  <w:szCs w:val="22"/>
                </w:rPr>
                <w:t xml:space="preserve"> </w:t>
              </w:r>
              <w:r w:rsidR="0039494C" w:rsidRPr="1362F88C">
                <w:rPr>
                  <w:rFonts w:cs="Calibri"/>
                  <w:sz w:val="22"/>
                  <w:szCs w:val="22"/>
                </w:rPr>
                <w:t xml:space="preserve"> </w:t>
              </w:r>
            </w:ins>
            <w:ins w:id="75" w:author="Anjum, Aisha" w:date="2024-11-21T23:32:00Z" w16du:dateUtc="2024-11-21T23:32:00Z">
              <w:r w:rsidR="002C5811">
                <w:rPr>
                  <w:rFonts w:cs="Calibri"/>
                  <w:sz w:val="22"/>
                  <w:szCs w:val="22"/>
                </w:rPr>
                <w:br/>
              </w:r>
            </w:ins>
            <w:ins w:id="76" w:author="Beren Barklam" w:date="2024-11-18T14:04:00Z" w16du:dateUtc="2024-11-18T14:04:00Z">
              <w:r w:rsidR="0039494C" w:rsidRPr="00974227">
                <w:rPr>
                  <w:rFonts w:cs="Calibri"/>
                  <w:sz w:val="22"/>
                  <w:szCs w:val="22"/>
                  <w:highlight w:val="yellow"/>
                </w:rPr>
                <w:t>(</w:t>
              </w:r>
              <w:r w:rsidR="0039494C" w:rsidRPr="009A5576">
                <w:rPr>
                  <w:rFonts w:cs="Calibri"/>
                  <w:i/>
                  <w:iCs/>
                  <w:sz w:val="22"/>
                  <w:szCs w:val="22"/>
                  <w:highlight w:val="yellow"/>
                </w:rPr>
                <w:t>delete domain(s) that the site is not participating in)</w:t>
              </w:r>
              <w:r w:rsidR="0039494C" w:rsidRPr="009A5576">
                <w:rPr>
                  <w:rFonts w:cs="Calibri"/>
                  <w:i/>
                  <w:iCs/>
                  <w:sz w:val="22"/>
                  <w:szCs w:val="22"/>
                  <w:highlight w:val="yellow"/>
                </w:rPr>
                <w:br/>
              </w:r>
              <w:r w:rsidR="0039494C" w:rsidRPr="009A4212">
                <w:rPr>
                  <w:rFonts w:cs="Calibri"/>
                  <w:i/>
                  <w:sz w:val="22"/>
                  <w:szCs w:val="22"/>
                  <w:rPrChange w:id="77" w:author="Anjum, Aisha" w:date="2024-11-26T16:08:00Z" w16du:dateUtc="2024-11-26T16:08:00Z">
                    <w:rPr>
                      <w:rFonts w:cs="Calibri"/>
                      <w:i/>
                      <w:highlight w:val="yellow"/>
                    </w:rPr>
                  </w:rPrChange>
                </w:rPr>
                <w:t>(strike through domain</w:t>
              </w:r>
              <w:r w:rsidR="0039494C" w:rsidRPr="009A4212">
                <w:rPr>
                  <w:rFonts w:cs="Calibri"/>
                  <w:i/>
                  <w:iCs/>
                  <w:sz w:val="22"/>
                  <w:szCs w:val="22"/>
                  <w:rPrChange w:id="78" w:author="Anjum, Aisha" w:date="2024-11-26T16:08:00Z" w16du:dateUtc="2024-11-26T16:08:00Z">
                    <w:rPr>
                      <w:rFonts w:cs="Calibri"/>
                      <w:i/>
                      <w:iCs/>
                      <w:highlight w:val="yellow"/>
                    </w:rPr>
                  </w:rPrChange>
                </w:rPr>
                <w:t>(s)</w:t>
              </w:r>
              <w:r w:rsidR="0039494C" w:rsidRPr="009A4212">
                <w:rPr>
                  <w:rFonts w:cs="Calibri"/>
                  <w:i/>
                  <w:sz w:val="22"/>
                  <w:szCs w:val="22"/>
                  <w:rPrChange w:id="79" w:author="Anjum, Aisha" w:date="2024-11-26T16:08:00Z" w16du:dateUtc="2024-11-26T16:08:00Z">
                    <w:rPr>
                      <w:rFonts w:cs="Calibri"/>
                      <w:i/>
                      <w:highlight w:val="yellow"/>
                    </w:rPr>
                  </w:rPrChange>
                </w:rPr>
                <w:t xml:space="preserve"> if the patient does not agree)</w:t>
              </w:r>
            </w:ins>
            <w:del w:id="80" w:author="Beren Barklam" w:date="2024-11-18T14:04:00Z" w16du:dateUtc="2024-11-18T14:04:00Z">
              <w:r w:rsidR="00C80DD5" w:rsidRPr="004F0494" w:rsidDel="0039494C">
                <w:rPr>
                  <w:rFonts w:cs="Calibri"/>
                  <w:bCs/>
                  <w:sz w:val="22"/>
                  <w:szCs w:val="22"/>
                </w:rPr>
                <w:delText>-</w:delText>
              </w:r>
              <w:r w:rsidR="00C80DD5" w:rsidRPr="001A6F8D" w:rsidDel="0039494C">
                <w:rPr>
                  <w:rFonts w:cs="Calibri"/>
                  <w:b/>
                  <w:sz w:val="22"/>
                  <w:szCs w:val="22"/>
                </w:rPr>
                <w:delText xml:space="preserve"> anticoagulation domain, cysteamine domain, immunoglobulin domain, </w:delText>
              </w:r>
              <w:r w:rsidR="006B2FC1" w:rsidDel="0039494C">
                <w:rPr>
                  <w:rFonts w:cs="Calibri"/>
                  <w:b/>
                  <w:sz w:val="22"/>
                  <w:szCs w:val="22"/>
                </w:rPr>
                <w:delText xml:space="preserve">influenza </w:delText>
              </w:r>
              <w:r w:rsidR="00C80DD5" w:rsidRPr="001A6F8D" w:rsidDel="0039494C">
                <w:rPr>
                  <w:rFonts w:cs="Calibri"/>
                  <w:b/>
                  <w:sz w:val="22"/>
                  <w:szCs w:val="22"/>
                </w:rPr>
                <w:delText xml:space="preserve">antiviral domain, steroid domain, immune modulation domain, </w:delText>
              </w:r>
              <w:r w:rsidR="00A24E1D" w:rsidRPr="001A6F8D" w:rsidDel="0039494C">
                <w:rPr>
                  <w:rFonts w:cs="Calibri"/>
                  <w:b/>
                  <w:sz w:val="22"/>
                  <w:szCs w:val="22"/>
                </w:rPr>
                <w:delText>antibiotic domai</w:delText>
              </w:r>
              <w:r w:rsidR="00C80DD5" w:rsidRPr="001A6F8D" w:rsidDel="0039494C">
                <w:rPr>
                  <w:rFonts w:cs="Calibri"/>
                  <w:b/>
                  <w:sz w:val="22"/>
                  <w:szCs w:val="22"/>
                </w:rPr>
                <w:delText xml:space="preserve">n, </w:delText>
              </w:r>
              <w:r w:rsidR="00C80DD5" w:rsidRPr="001A6F8D" w:rsidDel="0039494C">
                <w:rPr>
                  <w:rFonts w:cs="Calibri"/>
                  <w:bCs/>
                  <w:sz w:val="22"/>
                  <w:szCs w:val="22"/>
                </w:rPr>
                <w:delText xml:space="preserve">or </w:delText>
              </w:r>
              <w:r w:rsidR="00C80DD5" w:rsidRPr="001A6F8D" w:rsidDel="0039494C">
                <w:rPr>
                  <w:rFonts w:cs="Calibri"/>
                  <w:b/>
                  <w:sz w:val="22"/>
                  <w:szCs w:val="22"/>
                </w:rPr>
                <w:delText xml:space="preserve">macrolide domain </w:delText>
              </w:r>
              <w:r w:rsidR="00C80DD5" w:rsidRPr="001A6F8D" w:rsidDel="0039494C">
                <w:rPr>
                  <w:rFonts w:cs="Calibri"/>
                  <w:bCs/>
                  <w:sz w:val="22"/>
                  <w:szCs w:val="22"/>
                </w:rPr>
                <w:delText>(</w:delText>
              </w:r>
              <w:r w:rsidR="00283A69" w:rsidDel="0039494C">
                <w:rPr>
                  <w:rFonts w:cs="Calibri"/>
                  <w:bCs/>
                  <w:sz w:val="22"/>
                  <w:szCs w:val="22"/>
                </w:rPr>
                <w:delText>d</w:delText>
              </w:r>
              <w:r w:rsidR="00A24E1D" w:rsidRPr="001A6F8D" w:rsidDel="0039494C">
                <w:rPr>
                  <w:rFonts w:cs="Calibri"/>
                  <w:i/>
                  <w:sz w:val="22"/>
                  <w:szCs w:val="22"/>
                </w:rPr>
                <w:delText>elete</w:delText>
              </w:r>
              <w:r w:rsidR="00C80DD5" w:rsidRPr="001A6F8D" w:rsidDel="0039494C">
                <w:rPr>
                  <w:rFonts w:cs="Calibri"/>
                  <w:i/>
                  <w:sz w:val="22"/>
                  <w:szCs w:val="22"/>
                </w:rPr>
                <w:delText xml:space="preserve"> domains not participating in and strikethrough domain if patient does not agree)</w:delText>
              </w:r>
            </w:del>
          </w:p>
          <w:p w14:paraId="6E171C9F" w14:textId="2FFC8944" w:rsidR="001A6F8D" w:rsidRPr="001A6F8D" w:rsidRDefault="001A6F8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14:paraId="0091D8E5" w14:textId="77777777" w:rsidTr="0079428A">
        <w:trPr>
          <w:jc w:val="center"/>
        </w:trPr>
        <w:tc>
          <w:tcPr>
            <w:tcW w:w="1470" w:type="dxa"/>
          </w:tcPr>
          <w:p w14:paraId="0147D3A2" w14:textId="64FFD189" w:rsidR="00A24E1D" w:rsidRPr="00CF2B20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3B8EA6A6" w14:textId="0351EE92" w:rsidR="00A24E1D" w:rsidRPr="001A6F8D" w:rsidRDefault="00AA5E0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3.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 understand that </w:t>
            </w:r>
            <w:ins w:id="81" w:author="Beren Barklam" w:date="2024-11-18T14:04:00Z" w16du:dateUtc="2024-11-18T14:04:00Z">
              <w:r w:rsidR="00527C16" w:rsidRPr="00527C16">
                <w:rPr>
                  <w:rFonts w:cs="Calibri"/>
                  <w:bCs/>
                  <w:sz w:val="22"/>
                  <w:szCs w:val="22"/>
                </w:rPr>
                <w:t>I can choose to take part</w:t>
              </w:r>
            </w:ins>
            <w:del w:id="82" w:author="Beren Barklam" w:date="2024-11-18T14:04:00Z" w16du:dateUtc="2024-11-18T14:04:00Z">
              <w:r w:rsidR="00A24E1D" w:rsidRPr="001A6F8D" w:rsidDel="00527C16">
                <w:rPr>
                  <w:rFonts w:cs="Calibri"/>
                  <w:bCs/>
                  <w:sz w:val="22"/>
                  <w:szCs w:val="22"/>
                </w:rPr>
                <w:delText xml:space="preserve">my participation is </w:delText>
              </w:r>
              <w:r w:rsidR="00283A69" w:rsidRPr="001A6F8D" w:rsidDel="00527C16">
                <w:rPr>
                  <w:rFonts w:cs="Calibri"/>
                  <w:bCs/>
                  <w:sz w:val="22"/>
                  <w:szCs w:val="22"/>
                </w:rPr>
                <w:delText>voluntary</w:delText>
              </w:r>
            </w:del>
            <w:r w:rsidR="00283A69" w:rsidRPr="001A6F8D">
              <w:rPr>
                <w:rFonts w:cs="Calibri"/>
                <w:bCs/>
                <w:sz w:val="22"/>
                <w:szCs w:val="22"/>
              </w:rPr>
              <w:t>,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and I am free to withdraw at any time, without giving any reason</w:t>
            </w:r>
            <w:ins w:id="83" w:author="Beren Barklam" w:date="2024-11-18T14:04:00Z" w16du:dateUtc="2024-11-18T14:04:00Z">
              <w:r w:rsidR="00527C16">
                <w:rPr>
                  <w:rFonts w:cs="Calibri"/>
                  <w:bCs/>
                  <w:sz w:val="22"/>
                  <w:szCs w:val="22"/>
                </w:rPr>
                <w:t>,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and without my medical care or legal rights being affected.</w:t>
            </w:r>
          </w:p>
          <w:p w14:paraId="6A9C1300" w14:textId="77777777" w:rsidR="00A24E1D" w:rsidRPr="001A6F8D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14:paraId="3BB1F8C2" w14:textId="77777777" w:rsidTr="0079428A">
        <w:trPr>
          <w:jc w:val="center"/>
        </w:trPr>
        <w:tc>
          <w:tcPr>
            <w:tcW w:w="1470" w:type="dxa"/>
          </w:tcPr>
          <w:p w14:paraId="763A8043" w14:textId="45166A42" w:rsidR="00A24E1D" w:rsidRPr="00541E6C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3D577796" w14:textId="49D4C550" w:rsidR="00A24E1D" w:rsidRPr="001A6F8D" w:rsidRDefault="00AA5E0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4.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 understand </w:t>
            </w:r>
            <w:ins w:id="84" w:author="Beren Barklam" w:date="2024-11-18T14:05:00Z" w16du:dateUtc="2024-11-18T14:05:00Z">
              <w:r w:rsidR="00527C16">
                <w:rPr>
                  <w:rFonts w:cs="Calibri"/>
                  <w:bCs/>
                  <w:sz w:val="22"/>
                  <w:szCs w:val="22"/>
                </w:rPr>
                <w:t xml:space="preserve">that 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my identity will never be </w:t>
            </w:r>
            <w:del w:id="85" w:author="Beren Barklam" w:date="2024-11-18T14:05:00Z" w16du:dateUtc="2024-11-18T14:05:00Z">
              <w:r w:rsidR="00A24E1D" w:rsidRPr="001A6F8D" w:rsidDel="00527C16">
                <w:rPr>
                  <w:rFonts w:cs="Calibri"/>
                  <w:bCs/>
                  <w:sz w:val="22"/>
                  <w:szCs w:val="22"/>
                </w:rPr>
                <w:delText xml:space="preserve">disclosed </w:delText>
              </w:r>
            </w:del>
            <w:ins w:id="86" w:author="Beren Barklam" w:date="2024-11-18T14:05:00Z" w16du:dateUtc="2024-11-18T14:05:00Z">
              <w:r w:rsidR="00527C16">
                <w:rPr>
                  <w:rFonts w:cs="Calibri"/>
                  <w:bCs/>
                  <w:sz w:val="22"/>
                  <w:szCs w:val="22"/>
                </w:rPr>
                <w:t>given</w:t>
              </w:r>
              <w:r w:rsidR="00527C16" w:rsidRPr="001A6F8D">
                <w:rPr>
                  <w:rFonts w:cs="Calibri"/>
                  <w:bCs/>
                  <w:sz w:val="22"/>
                  <w:szCs w:val="22"/>
                </w:rPr>
                <w:t xml:space="preserve"> 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>to any third parties</w:t>
            </w:r>
            <w:ins w:id="87" w:author="Beren Barklam" w:date="2024-11-18T14:05:00Z" w16du:dateUtc="2024-11-18T14:05:00Z">
              <w:r w:rsidR="00527C16">
                <w:rPr>
                  <w:rFonts w:cs="Calibri"/>
                  <w:bCs/>
                  <w:sz w:val="22"/>
                  <w:szCs w:val="22"/>
                </w:rPr>
                <w:t>,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and any information collected will remain confidential.</w:t>
            </w:r>
          </w:p>
          <w:p w14:paraId="5F93946D" w14:textId="77777777" w:rsidR="00A24E1D" w:rsidRPr="001A6F8D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14:paraId="7229D868" w14:textId="77777777" w:rsidTr="0079428A">
        <w:trPr>
          <w:jc w:val="center"/>
        </w:trPr>
        <w:tc>
          <w:tcPr>
            <w:tcW w:w="1470" w:type="dxa"/>
          </w:tcPr>
          <w:p w14:paraId="35A0F82E" w14:textId="07F738A0" w:rsidR="00A24E1D" w:rsidRPr="00541E6C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2B784DAC" w14:textId="70A40235" w:rsidR="00A24E1D" w:rsidRDefault="00AA5E0C" w:rsidP="00D55D51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mirrorIndents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5.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 agree that my medical records and other personal data generated during the study may be </w:t>
            </w:r>
            <w:del w:id="88" w:author="Beren Barklam" w:date="2024-11-18T14:05:00Z" w16du:dateUtc="2024-11-18T14:05:00Z">
              <w:r w:rsidR="00A24E1D" w:rsidRPr="001A6F8D" w:rsidDel="00522F40">
                <w:rPr>
                  <w:rFonts w:cs="Calibri"/>
                  <w:bCs/>
                  <w:sz w:val="22"/>
                  <w:szCs w:val="22"/>
                </w:rPr>
                <w:delText xml:space="preserve">examined </w:delText>
              </w:r>
            </w:del>
            <w:ins w:id="89" w:author="Beren Barklam" w:date="2024-11-18T14:05:00Z" w16du:dateUtc="2024-11-18T14:05:00Z">
              <w:r w:rsidR="00522F40">
                <w:rPr>
                  <w:rFonts w:cs="Calibri"/>
                  <w:bCs/>
                  <w:sz w:val="22"/>
                  <w:szCs w:val="22"/>
                </w:rPr>
                <w:t>looked at</w:t>
              </w:r>
              <w:r w:rsidR="00522F40" w:rsidRPr="001A6F8D">
                <w:rPr>
                  <w:rFonts w:cs="Calibri"/>
                  <w:bCs/>
                  <w:sz w:val="22"/>
                  <w:szCs w:val="22"/>
                </w:rPr>
                <w:t xml:space="preserve"> 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by representatives of the sponsor (UMC Utrecht), by people working on behalf of the sponsor, and by representatives of </w:t>
            </w:r>
            <w:del w:id="90" w:author="Beren Barklam" w:date="2024-11-18T14:05:00Z" w16du:dateUtc="2024-11-18T14:05:00Z">
              <w:r w:rsidR="00A24E1D" w:rsidRPr="001A6F8D" w:rsidDel="00522F40">
                <w:rPr>
                  <w:rFonts w:cs="Calibri"/>
                  <w:bCs/>
                  <w:sz w:val="22"/>
                  <w:szCs w:val="22"/>
                </w:rPr>
                <w:delText>R</w:delText>
              </w:r>
            </w:del>
            <w:ins w:id="91" w:author="Beren Barklam" w:date="2024-11-18T14:05:00Z" w16du:dateUtc="2024-11-18T14:05:00Z">
              <w:r w:rsidR="00522F40">
                <w:rPr>
                  <w:rFonts w:cs="Calibri"/>
                  <w:bCs/>
                  <w:sz w:val="22"/>
                  <w:szCs w:val="22"/>
                </w:rPr>
                <w:t>r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>egulatory authorities, ICNARC</w:t>
            </w:r>
            <w:ins w:id="92" w:author="Beren Barklam" w:date="2024-11-18T14:05:00Z" w16du:dateUtc="2024-11-18T14:05:00Z">
              <w:r w:rsidR="00522F40">
                <w:rPr>
                  <w:rFonts w:cs="Calibri"/>
                  <w:bCs/>
                  <w:sz w:val="22"/>
                  <w:szCs w:val="22"/>
                </w:rPr>
                <w:t>,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and NHS Digital</w:t>
            </w:r>
            <w:ins w:id="93" w:author="Beren Barklam" w:date="2024-11-18T14:05:00Z" w16du:dateUtc="2024-11-18T14:05:00Z">
              <w:r w:rsidR="00522F40">
                <w:rPr>
                  <w:rFonts w:cs="Calibri"/>
                  <w:bCs/>
                  <w:sz w:val="22"/>
                  <w:szCs w:val="22"/>
                </w:rPr>
                <w:t>,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where it is relevant to my taking part in this research.</w:t>
            </w:r>
          </w:p>
          <w:p w14:paraId="5650BB2F" w14:textId="40CD9FCD" w:rsidR="00283A69" w:rsidRPr="001A6F8D" w:rsidRDefault="00283A69" w:rsidP="00D55D51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mirrorIndents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14:paraId="753CC4A8" w14:textId="77777777" w:rsidTr="002C5811">
        <w:tblPrEx>
          <w:tblW w:w="0" w:type="auto"/>
          <w:jc w:val="center"/>
          <w:tblPrExChange w:id="94" w:author="Anjum, Aisha" w:date="2024-11-21T23:33:00Z" w16du:dateUtc="2024-11-21T23:33:00Z">
            <w:tblPrEx>
              <w:tblW w:w="0" w:type="auto"/>
              <w:jc w:val="center"/>
            </w:tblPrEx>
          </w:tblPrExChange>
        </w:tblPrEx>
        <w:trPr>
          <w:trHeight w:val="652"/>
          <w:jc w:val="center"/>
          <w:trPrChange w:id="95" w:author="Anjum, Aisha" w:date="2024-11-21T23:33:00Z" w16du:dateUtc="2024-11-21T23:33:00Z">
            <w:trPr>
              <w:jc w:val="center"/>
            </w:trPr>
          </w:trPrChange>
        </w:trPr>
        <w:tc>
          <w:tcPr>
            <w:tcW w:w="1470" w:type="dxa"/>
            <w:tcPrChange w:id="96" w:author="Anjum, Aisha" w:date="2024-11-21T23:33:00Z" w16du:dateUtc="2024-11-21T23:33:00Z">
              <w:tcPr>
                <w:tcW w:w="1470" w:type="dxa"/>
              </w:tcPr>
            </w:tcPrChange>
          </w:tcPr>
          <w:p w14:paraId="4A6001EB" w14:textId="32441304" w:rsidR="00A24E1D" w:rsidRPr="002C5811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56"/>
                <w:szCs w:val="56"/>
                <w:rPrChange w:id="97" w:author="Anjum, Aisha" w:date="2024-11-21T23:33:00Z" w16du:dateUtc="2024-11-21T23:33:00Z">
                  <w:rPr>
                    <w:rFonts w:cs="Calibri"/>
                    <w:sz w:val="80"/>
                    <w:szCs w:val="80"/>
                  </w:rPr>
                </w:rPrChange>
              </w:rPr>
            </w:pPr>
          </w:p>
        </w:tc>
        <w:tc>
          <w:tcPr>
            <w:tcW w:w="8595" w:type="dxa"/>
            <w:tcPrChange w:id="98" w:author="Anjum, Aisha" w:date="2024-11-21T23:33:00Z" w16du:dateUtc="2024-11-21T23:33:00Z">
              <w:tcPr>
                <w:tcW w:w="8595" w:type="dxa"/>
              </w:tcPr>
            </w:tcPrChange>
          </w:tcPr>
          <w:p w14:paraId="1AD46E7A" w14:textId="77777777" w:rsidR="00F76EE1" w:rsidDel="0090169C" w:rsidRDefault="00F76EE1" w:rsidP="00CF2B20">
            <w:pPr>
              <w:pStyle w:val="ColorfulList-Accent11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del w:id="99" w:author="Beren Barklam" w:date="2024-11-18T14:10:00Z" w16du:dateUtc="2024-11-18T14:10:00Z"/>
                <w:rFonts w:cs="Calibri"/>
                <w:bCs/>
                <w:sz w:val="22"/>
                <w:szCs w:val="22"/>
              </w:rPr>
            </w:pPr>
          </w:p>
          <w:p w14:paraId="2653BB14" w14:textId="576F68DF" w:rsidR="00A24E1D" w:rsidRPr="001A6F8D" w:rsidRDefault="00AA5E0C" w:rsidP="00CF2B20">
            <w:pPr>
              <w:pStyle w:val="ColorfulList-Accent11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6.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 agree that I will </w:t>
            </w:r>
            <w:ins w:id="100" w:author="Beren Barklam" w:date="2024-11-18T14:05:00Z" w16du:dateUtc="2024-11-18T14:05:00Z">
              <w:r w:rsidR="00B27190" w:rsidRPr="00B27190">
                <w:rPr>
                  <w:rFonts w:cs="Calibri"/>
                  <w:bCs/>
                  <w:sz w:val="22"/>
                  <w:szCs w:val="22"/>
                </w:rPr>
                <w:t>allow the researchers to decide how to use the results of this study</w:t>
              </w:r>
              <w:r w:rsidR="00B27190">
                <w:rPr>
                  <w:rFonts w:cs="Calibri"/>
                  <w:bCs/>
                  <w:sz w:val="22"/>
                  <w:szCs w:val="22"/>
                </w:rPr>
                <w:t>.</w:t>
              </w:r>
            </w:ins>
            <w:del w:id="101" w:author="Beren Barklam" w:date="2024-11-18T14:06:00Z" w16du:dateUtc="2024-11-18T14:06:00Z">
              <w:r w:rsidR="00A24E1D" w:rsidRPr="001A6F8D" w:rsidDel="00B27190">
                <w:rPr>
                  <w:rFonts w:cs="Calibri"/>
                  <w:bCs/>
                  <w:sz w:val="22"/>
                  <w:szCs w:val="22"/>
                </w:rPr>
                <w:delText>not seek to restrict the use to which the results of the study may be put.</w:delText>
              </w:r>
            </w:del>
          </w:p>
        </w:tc>
      </w:tr>
      <w:tr w:rsidR="00A24E1D" w14:paraId="336FD6C5" w14:textId="77777777" w:rsidTr="0079428A">
        <w:trPr>
          <w:jc w:val="center"/>
        </w:trPr>
        <w:tc>
          <w:tcPr>
            <w:tcW w:w="1470" w:type="dxa"/>
          </w:tcPr>
          <w:p w14:paraId="37514B6E" w14:textId="789A3F77" w:rsidR="00A24E1D" w:rsidRPr="00541E6C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44C7921A" w14:textId="7539C37A" w:rsidR="00A24E1D" w:rsidRPr="001A6F8D" w:rsidDel="00C35CF7" w:rsidRDefault="00AA5E0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del w:id="102" w:author="Beren Barklam" w:date="2024-11-18T14:06:00Z" w16du:dateUtc="2024-11-18T14:06:00Z"/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7.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>I understand</w:t>
            </w:r>
            <w:ins w:id="103" w:author="Beren Barklam" w:date="2024-11-18T14:06:00Z" w16du:dateUtc="2024-11-18T14:06:00Z">
              <w:r w:rsidR="00C35CF7">
                <w:rPr>
                  <w:rFonts w:cs="Calibri"/>
                  <w:bCs/>
                  <w:sz w:val="22"/>
                  <w:szCs w:val="22"/>
                </w:rPr>
                <w:t xml:space="preserve"> that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I will be contacted by ICNARC </w:t>
            </w:r>
            <w:r w:rsidR="008454FA">
              <w:rPr>
                <w:rFonts w:cs="Calibri"/>
                <w:bCs/>
                <w:sz w:val="22"/>
                <w:szCs w:val="22"/>
              </w:rPr>
              <w:t xml:space="preserve">or my local hospital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in six months to </w:t>
            </w:r>
            <w:del w:id="104" w:author="Beren Barklam" w:date="2024-11-18T14:06:00Z" w16du:dateUtc="2024-11-18T14:06:00Z">
              <w:r w:rsidR="00A24E1D" w:rsidRPr="001A6F8D" w:rsidDel="00C35CF7">
                <w:rPr>
                  <w:rFonts w:cs="Calibri"/>
                  <w:bCs/>
                  <w:sz w:val="22"/>
                  <w:szCs w:val="22"/>
                </w:rPr>
                <w:delText xml:space="preserve">ask </w:delText>
              </w:r>
            </w:del>
            <w:ins w:id="105" w:author="Beren Barklam" w:date="2024-11-18T14:06:00Z" w16du:dateUtc="2024-11-18T14:06:00Z">
              <w:r w:rsidR="00C35CF7">
                <w:rPr>
                  <w:rFonts w:cs="Calibri"/>
                  <w:bCs/>
                  <w:sz w:val="22"/>
                  <w:szCs w:val="22"/>
                </w:rPr>
                <w:t>answer questions</w:t>
              </w:r>
              <w:r w:rsidR="00C35CF7" w:rsidRPr="001A6F8D">
                <w:rPr>
                  <w:rFonts w:cs="Calibri"/>
                  <w:bCs/>
                  <w:sz w:val="22"/>
                  <w:szCs w:val="22"/>
                </w:rPr>
                <w:t xml:space="preserve"> 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>about my quality of life and wellbeing.</w:t>
            </w:r>
            <w:del w:id="106" w:author="Beren Barklam" w:date="2024-11-18T14:06:00Z" w16du:dateUtc="2024-11-18T14:06:00Z">
              <w:r w:rsidR="00A24E1D" w:rsidRPr="001A6F8D" w:rsidDel="00C35CF7">
                <w:rPr>
                  <w:rFonts w:cs="Calibri"/>
                  <w:bCs/>
                  <w:sz w:val="22"/>
                  <w:szCs w:val="22"/>
                </w:rPr>
                <w:delText xml:space="preserve"> </w:delText>
              </w:r>
              <w:r w:rsidR="00C80DD5" w:rsidRPr="001A6F8D" w:rsidDel="00C35CF7">
                <w:rPr>
                  <w:rFonts w:cs="Calibri"/>
                  <w:bCs/>
                  <w:sz w:val="22"/>
                  <w:szCs w:val="22"/>
                </w:rPr>
                <w:delText>(</w:delText>
              </w:r>
              <w:r w:rsidR="00283A69" w:rsidRPr="00283A69" w:rsidDel="00C35CF7">
                <w:rPr>
                  <w:rFonts w:cs="Calibri"/>
                  <w:bCs/>
                  <w:i/>
                  <w:iCs/>
                  <w:sz w:val="22"/>
                  <w:szCs w:val="22"/>
                </w:rPr>
                <w:delText>d</w:delText>
              </w:r>
              <w:r w:rsidR="00A24E1D" w:rsidRPr="001A6F8D" w:rsidDel="00C35CF7">
                <w:rPr>
                  <w:rFonts w:cs="Calibri"/>
                  <w:i/>
                  <w:iCs/>
                  <w:sz w:val="22"/>
                  <w:szCs w:val="22"/>
                </w:rPr>
                <w:delText>elete if not taking part in follow-up aspect</w:delText>
              </w:r>
              <w:r w:rsidR="00C80DD5" w:rsidRPr="001A6F8D" w:rsidDel="00C35CF7">
                <w:rPr>
                  <w:rFonts w:cs="Calibri"/>
                  <w:i/>
                  <w:iCs/>
                  <w:sz w:val="22"/>
                  <w:szCs w:val="22"/>
                </w:rPr>
                <w:delText>)</w:delText>
              </w:r>
            </w:del>
          </w:p>
          <w:p w14:paraId="373CD2CD" w14:textId="77777777" w:rsidR="00A24E1D" w:rsidRPr="001A6F8D" w:rsidRDefault="00A24E1D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iCs/>
                <w:sz w:val="22"/>
                <w:szCs w:val="22"/>
              </w:rPr>
              <w:pPrChange w:id="107" w:author="Beren Barklam" w:date="2024-11-18T14:06:00Z" w16du:dateUtc="2024-11-18T14:06:00Z">
                <w:pPr>
                  <w:pStyle w:val="ColorfulList-Accent11"/>
                  <w:spacing w:after="0" w:line="240" w:lineRule="auto"/>
                  <w:ind w:left="0"/>
                </w:pPr>
              </w:pPrChange>
            </w:pPr>
          </w:p>
        </w:tc>
      </w:tr>
      <w:tr w:rsidR="00A24E1D" w14:paraId="67CD1AB4" w14:textId="77777777" w:rsidTr="0079428A">
        <w:trPr>
          <w:jc w:val="center"/>
        </w:trPr>
        <w:tc>
          <w:tcPr>
            <w:tcW w:w="1470" w:type="dxa"/>
          </w:tcPr>
          <w:p w14:paraId="648F044D" w14:textId="5081AF37" w:rsidR="00A24E1D" w:rsidRPr="00541E6C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5DA4FBC7" w14:textId="28B2AB81" w:rsidR="00A24E1D" w:rsidRPr="001A6F8D" w:rsidRDefault="00AA5E0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8.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>I understand that minimal randomisation data collected about me will be transferred outside of the EEA</w:t>
            </w:r>
            <w:ins w:id="108" w:author="Beren Barklam" w:date="2024-11-18T14:06:00Z" w16du:dateUtc="2024-11-18T14:06:00Z">
              <w:r w:rsidR="0078200E">
                <w:t xml:space="preserve"> </w:t>
              </w:r>
              <w:r w:rsidR="0078200E" w:rsidRPr="0078200E">
                <w:rPr>
                  <w:rFonts w:cs="Calibri"/>
                  <w:bCs/>
                  <w:sz w:val="22"/>
                  <w:szCs w:val="22"/>
                </w:rPr>
                <w:t>where the privacy rules of the European Union do not apply. I understand that an equivalent level of protection will be ensured for my data</w:t>
              </w:r>
            </w:ins>
            <w:r w:rsidR="00A24E1D" w:rsidRPr="001A6F8D">
              <w:rPr>
                <w:rFonts w:cs="Calibri"/>
                <w:bCs/>
                <w:sz w:val="22"/>
                <w:szCs w:val="22"/>
              </w:rPr>
              <w:t>.</w:t>
            </w:r>
          </w:p>
          <w:p w14:paraId="3120C31A" w14:textId="77777777" w:rsidR="00A24E1D" w:rsidRDefault="00A0405E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ins w:id="109" w:author="Beren Barklam" w:date="2024-11-18T14:11:00Z" w16du:dateUtc="2024-11-18T14:11:00Z"/>
                <w:rFonts w:cs="Calibri"/>
                <w:bCs/>
                <w:i/>
                <w:iCs/>
                <w:sz w:val="22"/>
                <w:szCs w:val="22"/>
              </w:rPr>
            </w:pPr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>(Note</w:t>
            </w:r>
            <w:ins w:id="110" w:author="Beren Barklam" w:date="2024-11-18T14:06:00Z" w16du:dateUtc="2024-11-18T14:06:00Z">
              <w:r w:rsidR="0078200E">
                <w:rPr>
                  <w:rFonts w:cs="Calibri"/>
                  <w:bCs/>
                  <w:i/>
                  <w:iCs/>
                  <w:sz w:val="22"/>
                  <w:szCs w:val="22"/>
                </w:rPr>
                <w:t>:</w:t>
              </w:r>
            </w:ins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 xml:space="preserve"> if this point is refused</w:t>
            </w:r>
            <w:ins w:id="111" w:author="Beren Barklam" w:date="2024-11-18T14:06:00Z" w16du:dateUtc="2024-11-18T14:06:00Z">
              <w:r w:rsidR="0078200E">
                <w:rPr>
                  <w:rFonts w:cs="Calibri"/>
                  <w:bCs/>
                  <w:i/>
                  <w:iCs/>
                  <w:sz w:val="22"/>
                  <w:szCs w:val="22"/>
                </w:rPr>
                <w:t>,</w:t>
              </w:r>
            </w:ins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 xml:space="preserve"> the patient cannot be included in the trial)</w:t>
            </w:r>
          </w:p>
          <w:p w14:paraId="1D5BDA29" w14:textId="37178D9A" w:rsidR="0090169C" w:rsidRPr="00A0405E" w:rsidRDefault="0090169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78200E" w14:paraId="3BC0DAE3" w14:textId="77777777" w:rsidTr="0079428A">
        <w:trPr>
          <w:jc w:val="center"/>
          <w:ins w:id="112" w:author="Beren Barklam" w:date="2024-11-18T14:06:00Z"/>
        </w:trPr>
        <w:tc>
          <w:tcPr>
            <w:tcW w:w="1470" w:type="dxa"/>
          </w:tcPr>
          <w:p w14:paraId="3EDBC688" w14:textId="77777777" w:rsidR="0078200E" w:rsidRPr="00541E6C" w:rsidRDefault="0078200E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ins w:id="113" w:author="Beren Barklam" w:date="2024-11-18T14:06:00Z" w16du:dateUtc="2024-11-18T14:06:00Z"/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105C3097" w14:textId="764FDACD" w:rsidR="0078200E" w:rsidRDefault="00CA3A6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ins w:id="114" w:author="Beren Barklam" w:date="2024-11-18T14:06:00Z" w16du:dateUtc="2024-11-18T14:06:00Z"/>
                <w:rFonts w:cs="Calibri"/>
                <w:bCs/>
              </w:rPr>
            </w:pPr>
            <w:ins w:id="115" w:author="Beren Barklam" w:date="2024-11-18T14:07:00Z" w16du:dateUtc="2024-11-18T14:07:00Z">
              <w:r w:rsidRPr="5F2A3266">
                <w:rPr>
                  <w:rFonts w:asciiTheme="minorHAnsi" w:hAnsiTheme="minorHAnsi" w:cstheme="minorBidi"/>
                  <w:sz w:val="22"/>
                  <w:szCs w:val="22"/>
                </w:rPr>
                <w:t xml:space="preserve">9. I give consent for </w:t>
              </w:r>
              <w:r w:rsidRPr="00536DE7">
                <w:rPr>
                  <w:rFonts w:asciiTheme="minorHAnsi" w:hAnsiTheme="minorHAnsi" w:cstheme="minorBidi"/>
                  <w:sz w:val="22"/>
                  <w:szCs w:val="22"/>
                </w:rPr>
                <w:t>blood samples/nose swabs collected from me to be used to support other research or in the development of a new test, medication</w:t>
              </w:r>
              <w:r w:rsidRPr="5F2A3266">
                <w:rPr>
                  <w:rFonts w:asciiTheme="minorHAnsi" w:hAnsiTheme="minorHAnsi" w:cstheme="minorBidi"/>
                  <w:sz w:val="22"/>
                  <w:szCs w:val="22"/>
                </w:rPr>
                <w:t xml:space="preserve">, or treatment by an academic institution or commercial company in the future, including those outside of the United Kingdom (which </w:t>
              </w:r>
              <w:r w:rsidRPr="00263B84">
                <w:rPr>
                  <w:rFonts w:asciiTheme="minorHAnsi" w:hAnsiTheme="minorHAnsi" w:cstheme="minorBidi"/>
                  <w:sz w:val="22"/>
                  <w:szCs w:val="22"/>
                </w:rPr>
                <w:t>the sponsor - UMC Utrecht -</w:t>
              </w:r>
              <w:r w:rsidRPr="5F2A3266">
                <w:rPr>
                  <w:rFonts w:asciiTheme="minorHAnsi" w:hAnsiTheme="minorHAnsi" w:cstheme="minorBidi"/>
                  <w:sz w:val="22"/>
                  <w:szCs w:val="22"/>
                </w:rPr>
                <w:t xml:space="preserve"> has ensured </w:t>
              </w:r>
              <w:r w:rsidRPr="27A554E9">
                <w:rPr>
                  <w:rFonts w:asciiTheme="minorHAnsi" w:hAnsiTheme="minorHAnsi" w:cstheme="minorBidi"/>
                  <w:sz w:val="22"/>
                  <w:szCs w:val="22"/>
                </w:rPr>
                <w:t>to</w:t>
              </w:r>
              <w:r w:rsidRPr="5F2A3266">
                <w:rPr>
                  <w:rFonts w:asciiTheme="minorHAnsi" w:hAnsiTheme="minorHAnsi" w:cstheme="minorBidi"/>
                  <w:sz w:val="22"/>
                  <w:szCs w:val="22"/>
                </w:rPr>
                <w:t xml:space="preserve"> keep secure). </w:t>
              </w:r>
              <w:r>
                <w:rPr>
                  <w:rFonts w:asciiTheme="minorHAnsi" w:hAnsiTheme="minorHAnsi" w:cstheme="minorBidi"/>
                  <w:sz w:val="22"/>
                  <w:szCs w:val="22"/>
                </w:rPr>
                <w:br/>
              </w:r>
            </w:ins>
          </w:p>
        </w:tc>
      </w:tr>
      <w:bookmarkEnd w:id="68"/>
    </w:tbl>
    <w:p w14:paraId="6C156C5B" w14:textId="30D853C9" w:rsidR="00C80DD5" w:rsidRDefault="00C80DD5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14:paraId="7613087A" w14:textId="22DA5661" w:rsidR="009136BF" w:rsidRDefault="009136BF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14:paraId="5933C99F" w14:textId="77777777" w:rsidR="00A0028E" w:rsidRPr="005D3615" w:rsidRDefault="00A0028E" w:rsidP="00A0028E">
      <w:pPr>
        <w:widowControl w:val="0"/>
        <w:autoSpaceDE w:val="0"/>
        <w:autoSpaceDN w:val="0"/>
        <w:spacing w:after="0" w:line="240" w:lineRule="auto"/>
        <w:rPr>
          <w:ins w:id="116" w:author="Beren Barklam" w:date="2024-11-18T14:07:00Z" w16du:dateUtc="2024-11-18T14:07:00Z"/>
          <w:rFonts w:ascii="Calibri" w:eastAsia="Calibri" w:hAnsi="Calibri" w:cs="Calibri"/>
          <w:sz w:val="20"/>
          <w:szCs w:val="20"/>
          <w:lang w:val="en-US"/>
        </w:rPr>
      </w:pPr>
      <w:ins w:id="117" w:author="Beren Barklam" w:date="2024-11-18T14:07:00Z" w16du:dateUtc="2024-11-18T14:07:00Z">
        <w:r w:rsidRPr="002575E6">
          <w:rPr>
            <w:rFonts w:ascii="Calibri" w:eastAsia="Calibri" w:hAnsi="Calibri" w:cs="Calibri"/>
            <w:lang w:val="en"/>
          </w:rPr>
          <w:t>Patient’s name: _________________________</w:t>
        </w:r>
        <w:r>
          <w:rPr>
            <w:rFonts w:ascii="Calibri" w:eastAsia="Calibri" w:hAnsi="Calibri" w:cs="Calibri"/>
            <w:sz w:val="20"/>
            <w:szCs w:val="20"/>
            <w:lang w:val="en-US"/>
          </w:rPr>
          <w:t xml:space="preserve">                                  </w:t>
        </w:r>
        <w:r w:rsidRPr="005D3615">
          <w:rPr>
            <w:rFonts w:ascii="Calibri" w:eastAsia="Calibri" w:hAnsi="Calibri" w:cs="Calibri"/>
          </w:rPr>
          <w:t>Signature: ______________________</w:t>
        </w:r>
      </w:ins>
    </w:p>
    <w:p w14:paraId="32CAD093" w14:textId="77777777" w:rsidR="00A0028E" w:rsidRDefault="00A0028E">
      <w:pPr>
        <w:widowControl w:val="0"/>
        <w:autoSpaceDE w:val="0"/>
        <w:autoSpaceDN w:val="0"/>
        <w:spacing w:after="0" w:line="240" w:lineRule="auto"/>
        <w:rPr>
          <w:ins w:id="118" w:author="Beren Barklam" w:date="2024-11-18T14:07:00Z" w16du:dateUtc="2024-11-18T14:07:00Z"/>
          <w:rFonts w:ascii="Calibri" w:eastAsia="Calibri" w:hAnsi="Calibri" w:cs="Calibri"/>
          <w:b/>
          <w:lang w:val="en"/>
        </w:rPr>
        <w:pPrChange w:id="119" w:author="Anjum, Aisha" w:date="2024-11-21T23:33:00Z" w16du:dateUtc="2024-11-21T23:33:00Z">
          <w:pPr>
            <w:widowControl w:val="0"/>
            <w:autoSpaceDE w:val="0"/>
            <w:autoSpaceDN w:val="0"/>
            <w:spacing w:before="120" w:after="0" w:line="240" w:lineRule="auto"/>
          </w:pPr>
        </w:pPrChange>
      </w:pPr>
    </w:p>
    <w:p w14:paraId="29B05BE3" w14:textId="77777777" w:rsidR="00A0028E" w:rsidRDefault="00A0028E" w:rsidP="00A0028E">
      <w:pPr>
        <w:widowControl w:val="0"/>
        <w:pBdr>
          <w:bottom w:val="single" w:sz="12" w:space="1" w:color="auto"/>
        </w:pBdr>
        <w:autoSpaceDE w:val="0"/>
        <w:autoSpaceDN w:val="0"/>
        <w:spacing w:before="120" w:after="0" w:line="240" w:lineRule="auto"/>
        <w:rPr>
          <w:ins w:id="120" w:author="Beren Barklam" w:date="2024-11-18T14:07:00Z" w16du:dateUtc="2024-11-18T14:07:00Z"/>
          <w:rFonts w:ascii="Calibri" w:eastAsia="Calibri" w:hAnsi="Calibri" w:cs="Calibri"/>
          <w:spacing w:val="11"/>
          <w:lang w:val="en-US"/>
        </w:rPr>
      </w:pPr>
      <w:ins w:id="121" w:author="Beren Barklam" w:date="2024-11-18T14:07:00Z" w16du:dateUtc="2024-11-18T14:07:00Z">
        <w:r w:rsidRPr="002575E6">
          <w:rPr>
            <w:rFonts w:ascii="Calibri" w:eastAsia="Calibri" w:hAnsi="Calibri" w:cs="Calibri"/>
            <w:b/>
            <w:lang w:val="en"/>
          </w:rPr>
          <w:t>Consent</w:t>
        </w:r>
        <w:r w:rsidRPr="002575E6">
          <w:rPr>
            <w:rFonts w:ascii="Calibri" w:eastAsia="Calibri" w:hAnsi="Calibri" w:cs="Calibri"/>
            <w:lang w:val="en"/>
          </w:rPr>
          <w:t xml:space="preserve"> date </w:t>
        </w:r>
        <w:r w:rsidRPr="005D3615">
          <w:rPr>
            <w:rFonts w:ascii="Calibri" w:eastAsia="Calibri" w:hAnsi="Calibri" w:cs="Calibri"/>
            <w:lang w:val="en"/>
          </w:rPr>
          <w:t>(dd/mmm/</w:t>
        </w:r>
        <w:proofErr w:type="spellStart"/>
        <w:r w:rsidRPr="005D3615">
          <w:rPr>
            <w:rFonts w:ascii="Calibri" w:eastAsia="Calibri" w:hAnsi="Calibri" w:cs="Calibri"/>
            <w:lang w:val="en"/>
          </w:rPr>
          <w:t>yyyy</w:t>
        </w:r>
        <w:proofErr w:type="spellEnd"/>
        <w:r w:rsidRPr="002575E6">
          <w:rPr>
            <w:rFonts w:ascii="Calibri" w:eastAsia="Calibri" w:hAnsi="Calibri" w:cs="Calibri"/>
            <w:lang w:val="en"/>
          </w:rPr>
          <w:t xml:space="preserve">): </w:t>
        </w:r>
        <w:r w:rsidRPr="002575E6">
          <w:rPr>
            <w:rFonts w:ascii="Calibri" w:eastAsia="Calibri" w:hAnsi="Calibri" w:cs="Calibri"/>
            <w:u w:val="single"/>
            <w:lang w:val="en-US"/>
          </w:rPr>
          <w:t xml:space="preserve">       </w:t>
        </w:r>
        <w:r w:rsidRPr="002575E6">
          <w:rPr>
            <w:rFonts w:ascii="Calibri" w:eastAsia="Calibri" w:hAnsi="Calibri" w:cs="Calibri"/>
            <w:lang w:val="en-US"/>
          </w:rPr>
          <w:t xml:space="preserve">/ </w:t>
        </w:r>
        <w:r w:rsidRPr="002575E6">
          <w:rPr>
            <w:rFonts w:ascii="Calibri" w:eastAsia="Calibri" w:hAnsi="Calibri" w:cs="Calibri"/>
            <w:u w:val="single"/>
            <w:lang w:val="en-US"/>
          </w:rPr>
          <w:t>    </w:t>
        </w:r>
        <w:r w:rsidRPr="002575E6">
          <w:rPr>
            <w:rFonts w:ascii="Calibri" w:eastAsia="Calibri" w:hAnsi="Calibri" w:cs="Calibri"/>
            <w:spacing w:val="20"/>
            <w:u w:val="single"/>
            <w:lang w:val="en-US"/>
          </w:rPr>
          <w:t xml:space="preserve">   </w:t>
        </w:r>
        <w:r w:rsidRPr="002575E6">
          <w:rPr>
            <w:rFonts w:ascii="Calibri" w:eastAsia="Calibri" w:hAnsi="Calibri" w:cs="Calibri"/>
            <w:lang w:val="en-US"/>
          </w:rPr>
          <w:t xml:space="preserve">/ </w:t>
        </w:r>
        <w:r w:rsidRPr="002575E6">
          <w:rPr>
            <w:rFonts w:ascii="Calibri" w:eastAsia="Calibri" w:hAnsi="Calibri" w:cs="Calibri"/>
            <w:u w:val="single"/>
            <w:lang w:val="en-US"/>
          </w:rPr>
          <w:t>    </w:t>
        </w:r>
        <w:r w:rsidRPr="002575E6">
          <w:rPr>
            <w:rFonts w:ascii="Calibri" w:eastAsia="Calibri" w:hAnsi="Calibri" w:cs="Calibri"/>
            <w:spacing w:val="11"/>
            <w:u w:val="single"/>
            <w:lang w:val="en-US"/>
          </w:rPr>
          <w:t xml:space="preserve">      </w:t>
        </w:r>
        <w:r w:rsidRPr="002575E6">
          <w:rPr>
            <w:rFonts w:ascii="Calibri" w:eastAsia="Calibri" w:hAnsi="Calibri" w:cs="Calibri"/>
            <w:spacing w:val="11"/>
            <w:lang w:val="en-US"/>
          </w:rPr>
          <w:tab/>
        </w:r>
        <w:r w:rsidRPr="002575E6">
          <w:rPr>
            <w:rFonts w:ascii="Calibri" w:eastAsia="Calibri" w:hAnsi="Calibri" w:cs="Calibri"/>
            <w:spacing w:val="11"/>
            <w:lang w:val="en-US"/>
          </w:rPr>
          <w:tab/>
        </w:r>
        <w:r w:rsidRPr="005D3615">
          <w:rPr>
            <w:rFonts w:ascii="Calibri" w:eastAsia="Calibri" w:hAnsi="Calibri" w:cs="Calibri"/>
            <w:spacing w:val="11"/>
            <w:lang w:val="en-US"/>
          </w:rPr>
          <w:t xml:space="preserve">Time: </w:t>
        </w:r>
        <w:r w:rsidRPr="005D3615">
          <w:rPr>
            <w:rFonts w:ascii="Calibri" w:eastAsia="Calibri" w:hAnsi="Calibri" w:cs="Calibri"/>
            <w:spacing w:val="11"/>
            <w:u w:val="single"/>
            <w:lang w:val="en-US"/>
          </w:rPr>
          <w:t xml:space="preserve">    </w:t>
        </w:r>
        <w:proofErr w:type="gramStart"/>
        <w:r w:rsidRPr="005D3615">
          <w:rPr>
            <w:rFonts w:ascii="Calibri" w:eastAsia="Calibri" w:hAnsi="Calibri" w:cs="Calibri"/>
            <w:spacing w:val="11"/>
            <w:u w:val="single"/>
            <w:lang w:val="en-US"/>
          </w:rPr>
          <w:t xml:space="preserve">  :</w:t>
        </w:r>
        <w:proofErr w:type="gramEnd"/>
        <w:r w:rsidRPr="005D3615">
          <w:rPr>
            <w:rFonts w:ascii="Calibri" w:eastAsia="Calibri" w:hAnsi="Calibri" w:cs="Calibri"/>
            <w:spacing w:val="11"/>
            <w:u w:val="single"/>
            <w:lang w:val="en-US"/>
          </w:rPr>
          <w:t xml:space="preserve">      </w:t>
        </w:r>
        <w:r w:rsidRPr="005D3615">
          <w:rPr>
            <w:rFonts w:ascii="Calibri" w:eastAsia="Calibri" w:hAnsi="Calibri" w:cs="Calibri"/>
            <w:spacing w:val="11"/>
            <w:lang w:val="en-US"/>
          </w:rPr>
          <w:t xml:space="preserve"> (24hr)</w:t>
        </w:r>
      </w:ins>
    </w:p>
    <w:p w14:paraId="6DC1EE0D" w14:textId="77777777" w:rsidR="00A0028E" w:rsidDel="002C5811" w:rsidRDefault="00A0028E" w:rsidP="00A0028E">
      <w:pPr>
        <w:widowControl w:val="0"/>
        <w:pBdr>
          <w:bottom w:val="single" w:sz="12" w:space="1" w:color="auto"/>
        </w:pBdr>
        <w:autoSpaceDE w:val="0"/>
        <w:autoSpaceDN w:val="0"/>
        <w:spacing w:before="120" w:after="0" w:line="240" w:lineRule="auto"/>
        <w:rPr>
          <w:ins w:id="122" w:author="Beren Barklam" w:date="2024-11-18T14:07:00Z" w16du:dateUtc="2024-11-18T14:07:00Z"/>
          <w:del w:id="123" w:author="Anjum, Aisha" w:date="2024-11-21T23:33:00Z" w16du:dateUtc="2024-11-21T23:33:00Z"/>
          <w:rFonts w:ascii="Calibri" w:eastAsia="Calibri" w:hAnsi="Calibri" w:cs="Calibri"/>
        </w:rPr>
      </w:pPr>
    </w:p>
    <w:p w14:paraId="43D659B7" w14:textId="77777777" w:rsidR="00A0028E" w:rsidRPr="005D3615" w:rsidRDefault="00A0028E" w:rsidP="00A0028E">
      <w:pPr>
        <w:widowControl w:val="0"/>
        <w:pBdr>
          <w:bottom w:val="single" w:sz="12" w:space="1" w:color="auto"/>
        </w:pBdr>
        <w:autoSpaceDE w:val="0"/>
        <w:autoSpaceDN w:val="0"/>
        <w:spacing w:before="120" w:after="0" w:line="240" w:lineRule="auto"/>
        <w:rPr>
          <w:ins w:id="124" w:author="Beren Barklam" w:date="2024-11-18T14:07:00Z" w16du:dateUtc="2024-11-18T14:07:00Z"/>
          <w:rFonts w:ascii="Calibri" w:eastAsia="Calibri" w:hAnsi="Calibri" w:cs="Calibri"/>
        </w:rPr>
      </w:pPr>
    </w:p>
    <w:p w14:paraId="113C9807" w14:textId="77777777" w:rsidR="00A0028E" w:rsidRDefault="00A0028E">
      <w:pPr>
        <w:widowControl w:val="0"/>
        <w:autoSpaceDE w:val="0"/>
        <w:autoSpaceDN w:val="0"/>
        <w:spacing w:after="0" w:line="240" w:lineRule="auto"/>
        <w:rPr>
          <w:ins w:id="125" w:author="Beren Barklam" w:date="2024-11-18T14:07:00Z" w16du:dateUtc="2024-11-18T14:07:00Z"/>
          <w:rFonts w:ascii="Calibri" w:eastAsia="Calibri" w:hAnsi="Calibri" w:cs="Calibri"/>
          <w:b/>
          <w:lang w:val="en"/>
        </w:rPr>
        <w:pPrChange w:id="126" w:author="Anjum, Aisha" w:date="2024-11-21T23:33:00Z" w16du:dateUtc="2024-11-21T23:33:00Z">
          <w:pPr>
            <w:widowControl w:val="0"/>
            <w:autoSpaceDE w:val="0"/>
            <w:autoSpaceDN w:val="0"/>
            <w:spacing w:before="120" w:after="0" w:line="240" w:lineRule="auto"/>
          </w:pPr>
        </w:pPrChange>
      </w:pPr>
    </w:p>
    <w:p w14:paraId="5CA0F026" w14:textId="77777777" w:rsidR="00A0028E" w:rsidRPr="00204971" w:rsidRDefault="00A0028E" w:rsidP="00A0028E">
      <w:pPr>
        <w:widowControl w:val="0"/>
        <w:autoSpaceDE w:val="0"/>
        <w:autoSpaceDN w:val="0"/>
        <w:spacing w:before="120" w:after="0" w:line="240" w:lineRule="auto"/>
        <w:rPr>
          <w:ins w:id="127" w:author="Beren Barklam" w:date="2024-11-18T14:07:00Z" w16du:dateUtc="2024-11-18T14:07:00Z"/>
          <w:rFonts w:ascii="Calibri" w:eastAsia="Calibri" w:hAnsi="Calibri" w:cs="Calibri"/>
          <w:i/>
          <w:lang w:val="en"/>
        </w:rPr>
      </w:pPr>
      <w:ins w:id="128" w:author="Beren Barklam" w:date="2024-11-18T14:07:00Z" w16du:dateUtc="2024-11-18T14:07:00Z">
        <w:r w:rsidRPr="00204971">
          <w:rPr>
            <w:rFonts w:ascii="Calibri" w:eastAsia="Calibri" w:hAnsi="Calibri" w:cs="Calibri"/>
            <w:b/>
            <w:lang w:val="en"/>
          </w:rPr>
          <w:t xml:space="preserve">To be completed by the </w:t>
        </w:r>
        <w:r w:rsidRPr="005D3615">
          <w:rPr>
            <w:rFonts w:ascii="Calibri" w:eastAsia="Calibri" w:hAnsi="Calibri" w:cs="Calibri"/>
            <w:b/>
            <w:u w:val="single"/>
            <w:lang w:val="en"/>
          </w:rPr>
          <w:t>impartial</w:t>
        </w:r>
        <w:r w:rsidRPr="00204971">
          <w:rPr>
            <w:rFonts w:ascii="Calibri" w:eastAsia="Calibri" w:hAnsi="Calibri" w:cs="Calibri"/>
            <w:b/>
            <w:u w:val="single"/>
            <w:lang w:val="en"/>
          </w:rPr>
          <w:t xml:space="preserve"> witness</w:t>
        </w:r>
        <w:r w:rsidRPr="00204971">
          <w:rPr>
            <w:rFonts w:ascii="Calibri" w:eastAsia="Calibri" w:hAnsi="Calibri" w:cs="Calibri"/>
            <w:b/>
            <w:lang w:val="en"/>
          </w:rPr>
          <w:t xml:space="preserve">* </w:t>
        </w:r>
        <w:r w:rsidRPr="00204971">
          <w:rPr>
            <w:rFonts w:ascii="Calibri" w:eastAsia="Calibri" w:hAnsi="Calibri" w:cs="Calibri"/>
            <w:i/>
            <w:lang w:val="en"/>
          </w:rPr>
          <w:t xml:space="preserve">in the event the </w:t>
        </w:r>
        <w:r w:rsidRPr="005D3615">
          <w:rPr>
            <w:rFonts w:ascii="Calibri" w:eastAsia="Calibri" w:hAnsi="Calibri" w:cs="Calibri"/>
            <w:i/>
            <w:lang w:val="en"/>
          </w:rPr>
          <w:t>patient is competent but unable to read</w:t>
        </w:r>
        <w:r w:rsidRPr="00204971">
          <w:rPr>
            <w:rFonts w:ascii="Calibri" w:eastAsia="Calibri" w:hAnsi="Calibri" w:cs="Calibri"/>
            <w:i/>
            <w:lang w:val="en"/>
          </w:rPr>
          <w:t>, or unable to sign or date the informed consent form.</w:t>
        </w:r>
      </w:ins>
    </w:p>
    <w:p w14:paraId="2529D712" w14:textId="77777777" w:rsidR="00A0028E" w:rsidRPr="00204971" w:rsidRDefault="00A0028E" w:rsidP="00A0028E">
      <w:pPr>
        <w:widowControl w:val="0"/>
        <w:autoSpaceDE w:val="0"/>
        <w:autoSpaceDN w:val="0"/>
        <w:spacing w:before="120" w:after="0" w:line="240" w:lineRule="auto"/>
        <w:rPr>
          <w:ins w:id="129" w:author="Beren Barklam" w:date="2024-11-18T14:07:00Z" w16du:dateUtc="2024-11-18T14:07:00Z"/>
          <w:rFonts w:ascii="Calibri" w:eastAsia="Calibri" w:hAnsi="Calibri" w:cs="Calibri"/>
          <w:b/>
          <w:bCs/>
          <w:lang w:val="en-US"/>
        </w:rPr>
      </w:pPr>
      <w:ins w:id="130" w:author="Beren Barklam" w:date="2024-11-18T14:07:00Z" w16du:dateUtc="2024-11-18T14:07:00Z">
        <w:r w:rsidRPr="005D3615">
          <w:rPr>
            <w:rFonts w:ascii="Calibri" w:eastAsia="Calibri" w:hAnsi="Calibri" w:cs="Calibri"/>
            <w:b/>
            <w:bCs/>
            <w:lang w:val="en-US"/>
          </w:rPr>
          <w:t>I confirm that the patient information and informed consent ha</w:t>
        </w:r>
        <w:r w:rsidRPr="62418D3D">
          <w:rPr>
            <w:rFonts w:ascii="Calibri" w:eastAsia="Calibri" w:hAnsi="Calibri" w:cs="Calibri"/>
            <w:b/>
            <w:bCs/>
            <w:lang w:val="en-US"/>
          </w:rPr>
          <w:t>ve</w:t>
        </w:r>
        <w:r w:rsidRPr="005D3615">
          <w:rPr>
            <w:rFonts w:ascii="Calibri" w:eastAsia="Calibri" w:hAnsi="Calibri" w:cs="Calibri"/>
            <w:b/>
            <w:bCs/>
            <w:lang w:val="en-US"/>
          </w:rPr>
          <w:t xml:space="preserve"> been accurately explained to the patient, the informed consent has been apparently understood by the patient, and the patient has voluntarily agreed to consent to participat</w:t>
        </w:r>
        <w:r w:rsidRPr="62418D3D">
          <w:rPr>
            <w:rFonts w:ascii="Calibri" w:eastAsia="Calibri" w:hAnsi="Calibri" w:cs="Calibri"/>
            <w:b/>
            <w:bCs/>
            <w:lang w:val="en-US"/>
          </w:rPr>
          <w:t>e</w:t>
        </w:r>
        <w:r w:rsidRPr="005D3615">
          <w:rPr>
            <w:rFonts w:ascii="Calibri" w:eastAsia="Calibri" w:hAnsi="Calibri" w:cs="Calibri"/>
            <w:b/>
            <w:bCs/>
            <w:lang w:val="en-US"/>
          </w:rPr>
          <w:t xml:space="preserve"> in the study.</w:t>
        </w:r>
      </w:ins>
    </w:p>
    <w:p w14:paraId="512C8B47" w14:textId="77777777" w:rsidR="00A0028E" w:rsidRPr="00204971" w:rsidRDefault="00A0028E" w:rsidP="00A0028E">
      <w:pPr>
        <w:widowControl w:val="0"/>
        <w:autoSpaceDE w:val="0"/>
        <w:autoSpaceDN w:val="0"/>
        <w:spacing w:before="120" w:after="0" w:line="240" w:lineRule="auto"/>
        <w:rPr>
          <w:ins w:id="131" w:author="Beren Barklam" w:date="2024-11-18T14:07:00Z" w16du:dateUtc="2024-11-18T14:07:00Z"/>
          <w:rFonts w:ascii="Calibri" w:eastAsia="Calibri" w:hAnsi="Calibri" w:cs="Calibri"/>
          <w:b/>
          <w:lang w:val="en"/>
        </w:rPr>
      </w:pPr>
    </w:p>
    <w:p w14:paraId="34E81669" w14:textId="77777777" w:rsidR="00A0028E" w:rsidRPr="001D0B91" w:rsidRDefault="00A0028E" w:rsidP="00A0028E">
      <w:pPr>
        <w:widowControl w:val="0"/>
        <w:autoSpaceDE w:val="0"/>
        <w:autoSpaceDN w:val="0"/>
        <w:spacing w:after="0" w:line="243" w:lineRule="atLeast"/>
        <w:rPr>
          <w:ins w:id="132" w:author="Beren Barklam" w:date="2024-11-18T14:07:00Z" w16du:dateUtc="2024-11-18T14:07:00Z"/>
          <w:rFonts w:ascii="Calibri" w:eastAsia="Calibri" w:hAnsi="Calibri" w:cs="Calibri"/>
          <w:lang w:val="en"/>
        </w:rPr>
      </w:pPr>
      <w:ins w:id="133" w:author="Beren Barklam" w:date="2024-11-18T14:07:00Z" w16du:dateUtc="2024-11-18T14:07:00Z">
        <w:r w:rsidRPr="00204971">
          <w:rPr>
            <w:rFonts w:ascii="Calibri" w:eastAsia="Calibri" w:hAnsi="Calibri" w:cs="Calibri"/>
            <w:lang w:val="en"/>
          </w:rPr>
          <w:t>Impartial witness’ name: _________________________</w:t>
        </w:r>
        <w:r w:rsidRPr="00204971">
          <w:rPr>
            <w:rFonts w:ascii="Calibri" w:eastAsia="Calibri" w:hAnsi="Calibri" w:cs="Calibri"/>
            <w:u w:val="single"/>
            <w:lang w:val="en"/>
          </w:rPr>
          <w:t xml:space="preserve">    </w:t>
        </w:r>
        <w:r>
          <w:rPr>
            <w:rFonts w:ascii="Calibri" w:eastAsia="Calibri" w:hAnsi="Calibri" w:cs="Calibri"/>
            <w:u w:val="single"/>
            <w:lang w:val="en"/>
          </w:rPr>
          <w:t xml:space="preserve">            </w:t>
        </w:r>
        <w:r w:rsidRPr="001D0B91">
          <w:rPr>
            <w:rFonts w:ascii="Calibri" w:eastAsia="Calibri" w:hAnsi="Calibri" w:cs="Calibri"/>
            <w:lang w:val="en"/>
          </w:rPr>
          <w:t>Signature:   _______________________</w:t>
        </w:r>
      </w:ins>
    </w:p>
    <w:p w14:paraId="46B07809" w14:textId="77777777" w:rsidR="00A0028E" w:rsidRPr="00204971" w:rsidRDefault="00A0028E" w:rsidP="00A0028E">
      <w:pPr>
        <w:widowControl w:val="0"/>
        <w:autoSpaceDE w:val="0"/>
        <w:autoSpaceDN w:val="0"/>
        <w:spacing w:after="0" w:line="240" w:lineRule="auto"/>
        <w:rPr>
          <w:ins w:id="134" w:author="Beren Barklam" w:date="2024-11-18T14:07:00Z" w16du:dateUtc="2024-11-18T14:07:00Z"/>
          <w:rFonts w:ascii="Calibri" w:eastAsia="Calibri" w:hAnsi="Calibri" w:cs="Calibri"/>
          <w:u w:val="single"/>
          <w:lang w:val="en-US"/>
        </w:rPr>
      </w:pPr>
      <w:ins w:id="135" w:author="Beren Barklam" w:date="2024-11-18T14:07:00Z" w16du:dateUtc="2024-11-18T14:07:00Z">
        <w:r w:rsidRPr="00204971">
          <w:rPr>
            <w:rFonts w:ascii="Calibri" w:eastAsia="Calibri" w:hAnsi="Calibri" w:cs="Calibri"/>
            <w:u w:val="single"/>
            <w:lang w:val="en"/>
          </w:rPr>
          <w:t xml:space="preserve">              </w:t>
        </w:r>
      </w:ins>
    </w:p>
    <w:p w14:paraId="7AF9CC74" w14:textId="77777777" w:rsidR="00A0028E" w:rsidRPr="00204971" w:rsidRDefault="00A0028E" w:rsidP="00A0028E">
      <w:pPr>
        <w:widowControl w:val="0"/>
        <w:autoSpaceDE w:val="0"/>
        <w:autoSpaceDN w:val="0"/>
        <w:spacing w:after="0" w:line="240" w:lineRule="auto"/>
        <w:rPr>
          <w:ins w:id="136" w:author="Beren Barklam" w:date="2024-11-18T14:07:00Z" w16du:dateUtc="2024-11-18T14:07:00Z"/>
          <w:rFonts w:ascii="Calibri" w:eastAsia="Calibri" w:hAnsi="Calibri" w:cs="Calibri"/>
          <w:i/>
          <w:sz w:val="20"/>
          <w:szCs w:val="20"/>
          <w:lang w:val="en-US"/>
        </w:rPr>
      </w:pPr>
      <w:ins w:id="137" w:author="Beren Barklam" w:date="2024-11-18T14:07:00Z" w16du:dateUtc="2024-11-18T14:07:00Z">
        <w:r w:rsidRPr="00204971">
          <w:rPr>
            <w:rFonts w:ascii="Calibri" w:eastAsia="Calibri" w:hAnsi="Calibri" w:cs="Calibri"/>
            <w:i/>
            <w:sz w:val="20"/>
            <w:szCs w:val="20"/>
            <w:lang w:val="en-US"/>
          </w:rPr>
          <w:t xml:space="preserve">*An impartial witness is independent of the study, </w:t>
        </w:r>
        <w:r w:rsidRPr="005D3615">
          <w:rPr>
            <w:rFonts w:ascii="Calibri" w:eastAsia="Calibri" w:hAnsi="Calibri" w:cs="Calibri"/>
            <w:i/>
            <w:sz w:val="20"/>
            <w:szCs w:val="20"/>
            <w:lang w:val="en-US"/>
          </w:rPr>
          <w:t>who cannot be unfairly influenced by people involved with the study</w:t>
        </w:r>
        <w:r>
          <w:rPr>
            <w:rFonts w:ascii="Calibri" w:eastAsia="Calibri" w:hAnsi="Calibri" w:cs="Calibri"/>
            <w:i/>
            <w:sz w:val="20"/>
            <w:szCs w:val="20"/>
            <w:lang w:val="en-US"/>
          </w:rPr>
          <w:t xml:space="preserve"> (e.g., an independent nurse or a patient visitor)</w:t>
        </w:r>
      </w:ins>
    </w:p>
    <w:p w14:paraId="5C258084" w14:textId="77777777" w:rsidR="00A0028E" w:rsidRDefault="00A0028E" w:rsidP="00A0028E">
      <w:pPr>
        <w:widowControl w:val="0"/>
        <w:autoSpaceDE w:val="0"/>
        <w:autoSpaceDN w:val="0"/>
        <w:spacing w:after="0" w:line="243" w:lineRule="atLeast"/>
        <w:rPr>
          <w:ins w:id="138" w:author="Beren Barklam" w:date="2024-11-18T14:07:00Z" w16du:dateUtc="2024-11-18T14:07:00Z"/>
          <w:rFonts w:ascii="Calibri" w:eastAsia="Calibri" w:hAnsi="Calibri" w:cs="Calibri"/>
          <w:lang w:val="en"/>
        </w:rPr>
      </w:pPr>
    </w:p>
    <w:p w14:paraId="25C023E4" w14:textId="40AA2A83" w:rsidR="00A0028E" w:rsidRPr="00E62C84" w:rsidDel="002C5811" w:rsidRDefault="00A0028E" w:rsidP="00A0028E">
      <w:pPr>
        <w:widowControl w:val="0"/>
        <w:autoSpaceDE w:val="0"/>
        <w:autoSpaceDN w:val="0"/>
        <w:spacing w:after="0" w:line="243" w:lineRule="atLeast"/>
        <w:rPr>
          <w:ins w:id="139" w:author="Beren Barklam" w:date="2024-11-18T14:07:00Z" w16du:dateUtc="2024-11-18T14:07:00Z"/>
          <w:del w:id="140" w:author="Anjum, Aisha" w:date="2024-11-21T23:33:00Z" w16du:dateUtc="2024-11-21T23:33:00Z"/>
          <w:rFonts w:ascii="Calibri" w:eastAsia="Calibri" w:hAnsi="Calibri" w:cs="Calibri"/>
          <w:lang w:val="en"/>
        </w:rPr>
      </w:pPr>
    </w:p>
    <w:p w14:paraId="572DB6CC" w14:textId="77777777" w:rsidR="00A0028E" w:rsidRPr="001D0B91" w:rsidRDefault="00A0028E" w:rsidP="00A0028E">
      <w:pPr>
        <w:widowControl w:val="0"/>
        <w:autoSpaceDE w:val="0"/>
        <w:autoSpaceDN w:val="0"/>
        <w:spacing w:after="0" w:line="243" w:lineRule="atLeast"/>
        <w:rPr>
          <w:ins w:id="141" w:author="Beren Barklam" w:date="2024-11-18T14:07:00Z" w16du:dateUtc="2024-11-18T14:07:00Z"/>
          <w:rFonts w:ascii="Calibri" w:eastAsia="Calibri" w:hAnsi="Calibri" w:cs="Calibri"/>
          <w:lang w:val="en-US"/>
        </w:rPr>
      </w:pPr>
      <w:ins w:id="142" w:author="Beren Barklam" w:date="2024-11-18T14:07:00Z" w16du:dateUtc="2024-11-18T14:07:00Z">
        <w:r w:rsidRPr="001D0B91">
          <w:rPr>
            <w:rFonts w:ascii="Calibri" w:eastAsia="Calibri" w:hAnsi="Calibri" w:cs="Calibri"/>
            <w:lang w:val="en"/>
          </w:rPr>
          <w:t>Date (dd/mmm/</w:t>
        </w:r>
        <w:proofErr w:type="spellStart"/>
        <w:r w:rsidRPr="001D0B91">
          <w:rPr>
            <w:rFonts w:ascii="Calibri" w:eastAsia="Calibri" w:hAnsi="Calibri" w:cs="Calibri"/>
            <w:lang w:val="en"/>
          </w:rPr>
          <w:t>yyyy</w:t>
        </w:r>
        <w:proofErr w:type="spellEnd"/>
        <w:r w:rsidRPr="001D0B91">
          <w:rPr>
            <w:rFonts w:ascii="Calibri" w:eastAsia="Calibri" w:hAnsi="Calibri" w:cs="Calibri"/>
            <w:lang w:val="en"/>
          </w:rPr>
          <w:t xml:space="preserve">): </w:t>
        </w:r>
        <w:r w:rsidRPr="001D0B91">
          <w:rPr>
            <w:rFonts w:ascii="Calibri" w:eastAsia="Calibri" w:hAnsi="Calibri" w:cs="Calibri"/>
            <w:u w:val="single"/>
            <w:lang w:val="en-US"/>
          </w:rPr>
          <w:t xml:space="preserve">       </w:t>
        </w:r>
        <w:r w:rsidRPr="001D0B91">
          <w:rPr>
            <w:rFonts w:ascii="Calibri" w:eastAsia="Calibri" w:hAnsi="Calibri" w:cs="Calibri"/>
            <w:lang w:val="en-US"/>
          </w:rPr>
          <w:t xml:space="preserve">/ </w:t>
        </w:r>
        <w:r w:rsidRPr="001D0B91">
          <w:rPr>
            <w:rFonts w:ascii="Calibri" w:eastAsia="Calibri" w:hAnsi="Calibri" w:cs="Calibri"/>
            <w:u w:val="single"/>
            <w:lang w:val="en-US"/>
          </w:rPr>
          <w:t xml:space="preserve">       </w:t>
        </w:r>
        <w:r w:rsidRPr="001D0B91">
          <w:rPr>
            <w:rFonts w:ascii="Calibri" w:eastAsia="Calibri" w:hAnsi="Calibri" w:cs="Calibri"/>
            <w:lang w:val="en-US"/>
          </w:rPr>
          <w:t xml:space="preserve">/ </w:t>
        </w:r>
        <w:r w:rsidRPr="001D0B91">
          <w:rPr>
            <w:rFonts w:ascii="Calibri" w:eastAsia="Calibri" w:hAnsi="Calibri" w:cs="Calibri"/>
            <w:u w:val="single"/>
            <w:lang w:val="en-US"/>
          </w:rPr>
          <w:t xml:space="preserve">          </w:t>
        </w:r>
        <w:r w:rsidRPr="001D0B91">
          <w:rPr>
            <w:rFonts w:ascii="Calibri" w:eastAsia="Calibri" w:hAnsi="Calibri" w:cs="Calibri"/>
            <w:lang w:val="en-US"/>
          </w:rPr>
          <w:tab/>
        </w:r>
        <w:r w:rsidRPr="001D0B91">
          <w:rPr>
            <w:rFonts w:ascii="Calibri" w:eastAsia="Calibri" w:hAnsi="Calibri" w:cs="Calibri"/>
            <w:lang w:val="en-US"/>
          </w:rPr>
          <w:tab/>
        </w:r>
        <w:r>
          <w:rPr>
            <w:rFonts w:ascii="Calibri" w:eastAsia="Calibri" w:hAnsi="Calibri" w:cs="Calibri"/>
            <w:lang w:val="en-US"/>
          </w:rPr>
          <w:t xml:space="preserve">                               </w:t>
        </w:r>
        <w:r w:rsidRPr="001D0B91">
          <w:rPr>
            <w:rFonts w:ascii="Calibri" w:eastAsia="Calibri" w:hAnsi="Calibri" w:cs="Calibri"/>
            <w:lang w:val="en-US"/>
          </w:rPr>
          <w:t xml:space="preserve">Time: </w:t>
        </w:r>
        <w:r w:rsidRPr="001D0B91">
          <w:rPr>
            <w:rFonts w:ascii="Calibri" w:eastAsia="Calibri" w:hAnsi="Calibri" w:cs="Calibri"/>
            <w:u w:val="single"/>
            <w:lang w:val="en-US"/>
          </w:rPr>
          <w:t xml:space="preserve">    </w:t>
        </w:r>
        <w:proofErr w:type="gramStart"/>
        <w:r w:rsidRPr="001D0B91">
          <w:rPr>
            <w:rFonts w:ascii="Calibri" w:eastAsia="Calibri" w:hAnsi="Calibri" w:cs="Calibri"/>
            <w:u w:val="single"/>
            <w:lang w:val="en-US"/>
          </w:rPr>
          <w:t xml:space="preserve">  :</w:t>
        </w:r>
        <w:proofErr w:type="gramEnd"/>
        <w:r w:rsidRPr="001D0B91">
          <w:rPr>
            <w:rFonts w:ascii="Calibri" w:eastAsia="Calibri" w:hAnsi="Calibri" w:cs="Calibri"/>
            <w:u w:val="single"/>
            <w:lang w:val="en-US"/>
          </w:rPr>
          <w:t xml:space="preserve">      </w:t>
        </w:r>
        <w:r w:rsidRPr="001D0B91">
          <w:rPr>
            <w:rFonts w:ascii="Calibri" w:eastAsia="Calibri" w:hAnsi="Calibri" w:cs="Calibri"/>
            <w:lang w:val="en-US"/>
          </w:rPr>
          <w:t xml:space="preserve"> </w:t>
        </w:r>
        <w:r>
          <w:rPr>
            <w:rFonts w:ascii="Calibri" w:eastAsia="Calibri" w:hAnsi="Calibri" w:cs="Calibri"/>
            <w:lang w:val="en-US"/>
          </w:rPr>
          <w:t xml:space="preserve">  </w:t>
        </w:r>
        <w:r w:rsidRPr="001D0B91">
          <w:rPr>
            <w:rFonts w:ascii="Calibri" w:eastAsia="Calibri" w:hAnsi="Calibri" w:cs="Calibri"/>
            <w:lang w:val="en-US"/>
          </w:rPr>
          <w:t>(24hr)</w:t>
        </w:r>
      </w:ins>
    </w:p>
    <w:p w14:paraId="0FCA8934" w14:textId="77777777" w:rsidR="00A0028E" w:rsidRPr="00204971" w:rsidRDefault="00A0028E" w:rsidP="00A0028E">
      <w:pPr>
        <w:widowControl w:val="0"/>
        <w:autoSpaceDE w:val="0"/>
        <w:autoSpaceDN w:val="0"/>
        <w:spacing w:after="0" w:line="243" w:lineRule="atLeast"/>
        <w:rPr>
          <w:ins w:id="143" w:author="Beren Barklam" w:date="2024-11-18T14:07:00Z" w16du:dateUtc="2024-11-18T14:07:00Z"/>
          <w:rFonts w:ascii="Calibri" w:eastAsia="Calibri" w:hAnsi="Calibri" w:cs="Calibri"/>
          <w:sz w:val="20"/>
          <w:szCs w:val="20"/>
          <w:lang w:val="en-US"/>
        </w:rPr>
      </w:pPr>
    </w:p>
    <w:p w14:paraId="67FE423E" w14:textId="77777777" w:rsidR="00A0028E" w:rsidRPr="00204971" w:rsidRDefault="00A0028E" w:rsidP="00A0028E">
      <w:pPr>
        <w:widowControl w:val="0"/>
        <w:pBdr>
          <w:bottom w:val="single" w:sz="12" w:space="1" w:color="auto"/>
        </w:pBdr>
        <w:autoSpaceDE w:val="0"/>
        <w:autoSpaceDN w:val="0"/>
        <w:spacing w:after="0" w:line="243" w:lineRule="atLeast"/>
        <w:rPr>
          <w:ins w:id="144" w:author="Beren Barklam" w:date="2024-11-18T14:07:00Z" w16du:dateUtc="2024-11-18T14:07:00Z"/>
          <w:rFonts w:ascii="Calibri" w:eastAsia="Calibri" w:hAnsi="Calibri" w:cs="Calibri"/>
          <w:lang w:val="en"/>
        </w:rPr>
      </w:pPr>
    </w:p>
    <w:p w14:paraId="204020C3" w14:textId="77777777" w:rsidR="00A0028E" w:rsidRDefault="00A0028E">
      <w:pPr>
        <w:widowControl w:val="0"/>
        <w:autoSpaceDE w:val="0"/>
        <w:autoSpaceDN w:val="0"/>
        <w:spacing w:after="0" w:line="240" w:lineRule="auto"/>
        <w:rPr>
          <w:ins w:id="145" w:author="Beren Barklam" w:date="2024-11-18T14:07:00Z" w16du:dateUtc="2024-11-18T14:07:00Z"/>
          <w:rFonts w:ascii="Calibri" w:eastAsia="Calibri" w:hAnsi="Calibri" w:cs="Calibri"/>
          <w:b/>
          <w:lang w:val="en"/>
        </w:rPr>
        <w:pPrChange w:id="146" w:author="Anjum, Aisha" w:date="2024-11-21T23:33:00Z" w16du:dateUtc="2024-11-21T23:33:00Z">
          <w:pPr>
            <w:widowControl w:val="0"/>
            <w:autoSpaceDE w:val="0"/>
            <w:autoSpaceDN w:val="0"/>
            <w:spacing w:before="120" w:after="0" w:line="240" w:lineRule="auto"/>
          </w:pPr>
        </w:pPrChange>
      </w:pPr>
    </w:p>
    <w:p w14:paraId="5735A351" w14:textId="77777777" w:rsidR="00A0028E" w:rsidRPr="005D3615" w:rsidRDefault="00A0028E" w:rsidP="00A0028E">
      <w:pPr>
        <w:widowControl w:val="0"/>
        <w:autoSpaceDE w:val="0"/>
        <w:autoSpaceDN w:val="0"/>
        <w:spacing w:before="120" w:after="0" w:line="240" w:lineRule="auto"/>
        <w:rPr>
          <w:ins w:id="147" w:author="Beren Barklam" w:date="2024-11-18T14:07:00Z" w16du:dateUtc="2024-11-18T14:07:00Z"/>
          <w:rFonts w:ascii="Calibri" w:eastAsia="Calibri" w:hAnsi="Calibri" w:cs="Calibri"/>
          <w:b/>
          <w:lang w:val="en"/>
        </w:rPr>
      </w:pPr>
      <w:ins w:id="148" w:author="Beren Barklam" w:date="2024-11-18T14:07:00Z" w16du:dateUtc="2024-11-18T14:07:00Z">
        <w:r w:rsidRPr="005D3615">
          <w:rPr>
            <w:rFonts w:ascii="Calibri" w:eastAsia="Calibri" w:hAnsi="Calibri" w:cs="Calibri"/>
            <w:b/>
            <w:lang w:val="en"/>
          </w:rPr>
          <w:t>To be completed by the delegated site staff obtaining consent</w:t>
        </w:r>
      </w:ins>
    </w:p>
    <w:p w14:paraId="3FC74965" w14:textId="77777777" w:rsidR="00A0028E" w:rsidRPr="005D3615" w:rsidRDefault="00A0028E">
      <w:pPr>
        <w:widowControl w:val="0"/>
        <w:autoSpaceDE w:val="0"/>
        <w:autoSpaceDN w:val="0"/>
        <w:spacing w:after="0" w:line="240" w:lineRule="auto"/>
        <w:rPr>
          <w:ins w:id="149" w:author="Beren Barklam" w:date="2024-11-18T14:07:00Z" w16du:dateUtc="2024-11-18T14:07:00Z"/>
          <w:rFonts w:ascii="Calibri" w:eastAsia="Calibri" w:hAnsi="Calibri" w:cs="Calibri"/>
          <w:b/>
          <w:lang w:val="en"/>
        </w:rPr>
        <w:pPrChange w:id="150" w:author="Anjum, Aisha" w:date="2024-11-21T23:33:00Z" w16du:dateUtc="2024-11-21T23:33:00Z">
          <w:pPr>
            <w:widowControl w:val="0"/>
            <w:autoSpaceDE w:val="0"/>
            <w:autoSpaceDN w:val="0"/>
            <w:spacing w:before="120" w:after="0" w:line="240" w:lineRule="auto"/>
          </w:pPr>
        </w:pPrChange>
      </w:pPr>
    </w:p>
    <w:p w14:paraId="5B5781E7" w14:textId="77777777" w:rsidR="00A0028E" w:rsidRPr="005D3615" w:rsidRDefault="00A0028E">
      <w:pPr>
        <w:widowControl w:val="0"/>
        <w:autoSpaceDE w:val="0"/>
        <w:autoSpaceDN w:val="0"/>
        <w:spacing w:after="0" w:line="240" w:lineRule="auto"/>
        <w:ind w:right="323"/>
        <w:rPr>
          <w:ins w:id="151" w:author="Beren Barklam" w:date="2024-11-18T14:07:00Z" w16du:dateUtc="2024-11-18T14:07:00Z"/>
          <w:rFonts w:ascii="Calibri" w:eastAsia="Calibri" w:hAnsi="Calibri" w:cs="Calibri"/>
          <w:lang w:val="en-US"/>
        </w:rPr>
        <w:pPrChange w:id="152" w:author="Anjum, Aisha" w:date="2024-11-21T23:33:00Z" w16du:dateUtc="2024-11-21T23:33:00Z">
          <w:pPr>
            <w:widowControl w:val="0"/>
            <w:autoSpaceDE w:val="0"/>
            <w:autoSpaceDN w:val="0"/>
            <w:spacing w:before="120" w:after="0" w:line="240" w:lineRule="auto"/>
            <w:ind w:right="323"/>
          </w:pPr>
        </w:pPrChange>
      </w:pPr>
      <w:ins w:id="153" w:author="Beren Barklam" w:date="2024-11-18T14:07:00Z" w16du:dateUtc="2024-11-18T14:07:00Z">
        <w:r w:rsidRPr="005D3615">
          <w:rPr>
            <w:rFonts w:ascii="Calibri" w:eastAsia="Calibri" w:hAnsi="Calibri" w:cs="Calibri"/>
            <w:lang w:val="en-US"/>
          </w:rPr>
          <w:t>I hereby declare that I have provided complete and accurate information about the study, and</w:t>
        </w:r>
        <w:r w:rsidRPr="62418D3D">
          <w:rPr>
            <w:rFonts w:ascii="Calibri" w:eastAsia="Calibri" w:hAnsi="Calibri" w:cs="Calibri"/>
            <w:lang w:val="en-US"/>
          </w:rPr>
          <w:t xml:space="preserve"> I</w:t>
        </w:r>
        <w:r w:rsidRPr="005D3615">
          <w:rPr>
            <w:rFonts w:ascii="Calibri" w:eastAsia="Calibri" w:hAnsi="Calibri" w:cs="Calibri"/>
            <w:lang w:val="en-US"/>
          </w:rPr>
          <w:t xml:space="preserve"> have answered all questions.</w:t>
        </w:r>
      </w:ins>
    </w:p>
    <w:p w14:paraId="471F6F6E" w14:textId="77777777" w:rsidR="00A0028E" w:rsidRDefault="00A0028E" w:rsidP="00A0028E">
      <w:pPr>
        <w:widowControl w:val="0"/>
        <w:autoSpaceDE w:val="0"/>
        <w:autoSpaceDN w:val="0"/>
        <w:spacing w:before="120" w:after="0" w:line="240" w:lineRule="auto"/>
        <w:ind w:right="323"/>
        <w:rPr>
          <w:ins w:id="154" w:author="Beren Barklam" w:date="2024-11-18T14:07:00Z" w16du:dateUtc="2024-11-18T14:07:00Z"/>
          <w:rFonts w:ascii="Calibri" w:eastAsia="Calibri" w:hAnsi="Calibri" w:cs="Calibri"/>
          <w:lang w:val="en-US"/>
        </w:rPr>
      </w:pPr>
      <w:ins w:id="155" w:author="Beren Barklam" w:date="2024-11-18T14:07:00Z" w16du:dateUtc="2024-11-18T14:07:00Z">
        <w:r w:rsidRPr="005D3615">
          <w:rPr>
            <w:rFonts w:ascii="Calibri" w:eastAsia="Calibri" w:hAnsi="Calibri" w:cs="Calibri"/>
            <w:lang w:val="en-US"/>
          </w:rPr>
          <w:t xml:space="preserve">If </w:t>
        </w:r>
        <w:r w:rsidRPr="62418D3D">
          <w:rPr>
            <w:rFonts w:ascii="Calibri" w:eastAsia="Calibri" w:hAnsi="Calibri" w:cs="Calibri"/>
            <w:lang w:val="en-US"/>
          </w:rPr>
          <w:t xml:space="preserve">new </w:t>
        </w:r>
        <w:r w:rsidRPr="005D3615">
          <w:rPr>
            <w:rFonts w:ascii="Calibri" w:eastAsia="Calibri" w:hAnsi="Calibri" w:cs="Calibri"/>
            <w:lang w:val="en-US"/>
          </w:rPr>
          <w:t xml:space="preserve">information becomes </w:t>
        </w:r>
        <w:r w:rsidRPr="62418D3D">
          <w:rPr>
            <w:rFonts w:ascii="Calibri" w:eastAsia="Calibri" w:hAnsi="Calibri" w:cs="Calibri"/>
            <w:lang w:val="en-US"/>
          </w:rPr>
          <w:t>known</w:t>
        </w:r>
        <w:r w:rsidRPr="005D3615">
          <w:rPr>
            <w:rFonts w:ascii="Calibri" w:eastAsia="Calibri" w:hAnsi="Calibri" w:cs="Calibri"/>
            <w:lang w:val="en-US"/>
          </w:rPr>
          <w:t xml:space="preserve"> during the study that could affect the consent for participation, I will inform </w:t>
        </w:r>
        <w:r w:rsidRPr="62418D3D">
          <w:rPr>
            <w:rFonts w:ascii="Calibri" w:eastAsia="Calibri" w:hAnsi="Calibri" w:cs="Calibri"/>
            <w:lang w:val="en-US"/>
          </w:rPr>
          <w:t>the patient</w:t>
        </w:r>
        <w:r w:rsidRPr="005D3615">
          <w:rPr>
            <w:rFonts w:ascii="Calibri" w:eastAsia="Calibri" w:hAnsi="Calibri" w:cs="Calibri"/>
            <w:lang w:val="en-US"/>
          </w:rPr>
          <w:t xml:space="preserve"> in good time.</w:t>
        </w:r>
      </w:ins>
    </w:p>
    <w:p w14:paraId="1C02BA1C" w14:textId="77777777" w:rsidR="00A0028E" w:rsidRPr="00204971" w:rsidRDefault="00A0028E" w:rsidP="00A0028E">
      <w:pPr>
        <w:widowControl w:val="0"/>
        <w:autoSpaceDE w:val="0"/>
        <w:autoSpaceDN w:val="0"/>
        <w:spacing w:before="11" w:after="0" w:line="240" w:lineRule="auto"/>
        <w:rPr>
          <w:ins w:id="156" w:author="Beren Barklam" w:date="2024-11-18T14:07:00Z" w16du:dateUtc="2024-11-18T14:07:00Z"/>
          <w:rFonts w:ascii="Calibri" w:eastAsia="Calibri" w:hAnsi="Calibri" w:cs="Calibri"/>
          <w:sz w:val="20"/>
          <w:szCs w:val="20"/>
          <w:lang w:val="en-US"/>
        </w:rPr>
      </w:pPr>
    </w:p>
    <w:p w14:paraId="2FAA9446" w14:textId="77777777" w:rsidR="00A0028E" w:rsidRPr="005D3615" w:rsidRDefault="00A0028E" w:rsidP="00A0028E">
      <w:pPr>
        <w:widowControl w:val="0"/>
        <w:autoSpaceDE w:val="0"/>
        <w:autoSpaceDN w:val="0"/>
        <w:spacing w:after="0" w:line="240" w:lineRule="auto"/>
        <w:rPr>
          <w:ins w:id="157" w:author="Beren Barklam" w:date="2024-11-18T14:07:00Z" w16du:dateUtc="2024-11-18T14:07:00Z"/>
          <w:rFonts w:ascii="Calibri" w:eastAsia="Calibri" w:hAnsi="Calibri" w:cs="Calibri"/>
          <w:sz w:val="20"/>
          <w:szCs w:val="20"/>
          <w:lang w:val="en-US"/>
        </w:rPr>
      </w:pPr>
      <w:ins w:id="158" w:author="Beren Barklam" w:date="2024-11-18T14:07:00Z" w16du:dateUtc="2024-11-18T14:07:00Z">
        <w:r w:rsidRPr="00204971">
          <w:rPr>
            <w:rFonts w:ascii="Calibri" w:eastAsia="Calibri" w:hAnsi="Calibri" w:cs="Calibri"/>
            <w:lang w:val="en"/>
          </w:rPr>
          <w:t>Investigator name (or delegate): ____________________________Signature: _____________________</w:t>
        </w:r>
      </w:ins>
    </w:p>
    <w:p w14:paraId="3E06FB93" w14:textId="77777777" w:rsidR="00A0028E" w:rsidRPr="00204971" w:rsidRDefault="00A0028E">
      <w:pPr>
        <w:widowControl w:val="0"/>
        <w:autoSpaceDE w:val="0"/>
        <w:autoSpaceDN w:val="0"/>
        <w:spacing w:after="0" w:line="240" w:lineRule="auto"/>
        <w:rPr>
          <w:ins w:id="159" w:author="Beren Barklam" w:date="2024-11-18T14:07:00Z" w16du:dateUtc="2024-11-18T14:07:00Z"/>
          <w:rFonts w:ascii="Calibri" w:eastAsia="Calibri" w:hAnsi="Calibri" w:cs="Calibri"/>
          <w:lang w:val="en"/>
        </w:rPr>
        <w:pPrChange w:id="160" w:author="Anjum, Aisha" w:date="2024-11-21T23:34:00Z" w16du:dateUtc="2024-11-21T23:34:00Z">
          <w:pPr>
            <w:widowControl w:val="0"/>
            <w:autoSpaceDE w:val="0"/>
            <w:autoSpaceDN w:val="0"/>
            <w:spacing w:before="118" w:after="0" w:line="240" w:lineRule="auto"/>
          </w:pPr>
        </w:pPrChange>
      </w:pPr>
    </w:p>
    <w:p w14:paraId="2CEE0E72" w14:textId="77777777" w:rsidR="00A0028E" w:rsidRDefault="00A0028E" w:rsidP="00A0028E">
      <w:pPr>
        <w:widowControl w:val="0"/>
        <w:autoSpaceDE w:val="0"/>
        <w:autoSpaceDN w:val="0"/>
        <w:spacing w:before="118" w:after="0" w:line="240" w:lineRule="auto"/>
        <w:rPr>
          <w:ins w:id="161" w:author="Beren Barklam" w:date="2024-11-18T14:07:00Z" w16du:dateUtc="2024-11-18T14:07:00Z"/>
          <w:rFonts w:ascii="Calibri" w:eastAsia="Calibri" w:hAnsi="Calibri" w:cs="Calibri"/>
          <w:lang w:val="en"/>
        </w:rPr>
      </w:pPr>
      <w:ins w:id="162" w:author="Beren Barklam" w:date="2024-11-18T14:07:00Z" w16du:dateUtc="2024-11-18T14:07:00Z">
        <w:r w:rsidRPr="00204971">
          <w:rPr>
            <w:rFonts w:ascii="Calibri" w:eastAsia="Calibri" w:hAnsi="Calibri" w:cs="Calibri"/>
            <w:lang w:val="en"/>
          </w:rPr>
          <w:t>Date (</w:t>
        </w:r>
        <w:r w:rsidRPr="005D3615">
          <w:rPr>
            <w:rFonts w:ascii="Calibri" w:eastAsia="Calibri" w:hAnsi="Calibri" w:cs="Calibri"/>
            <w:lang w:val="en"/>
          </w:rPr>
          <w:t>dd/mmm/</w:t>
        </w:r>
        <w:proofErr w:type="spellStart"/>
        <w:r w:rsidRPr="005D3615">
          <w:rPr>
            <w:rFonts w:ascii="Calibri" w:eastAsia="Calibri" w:hAnsi="Calibri" w:cs="Calibri"/>
            <w:lang w:val="en"/>
          </w:rPr>
          <w:t>yyyy</w:t>
        </w:r>
        <w:proofErr w:type="spellEnd"/>
        <w:r w:rsidRPr="00204971">
          <w:rPr>
            <w:rFonts w:ascii="Calibri" w:eastAsia="Calibri" w:hAnsi="Calibri" w:cs="Calibri"/>
            <w:lang w:val="en"/>
          </w:rPr>
          <w:t xml:space="preserve">): </w:t>
        </w:r>
        <w:r w:rsidRPr="00204971">
          <w:rPr>
            <w:rFonts w:ascii="Calibri" w:eastAsia="Calibri" w:hAnsi="Calibri" w:cs="Calibri"/>
            <w:u w:val="single"/>
            <w:lang w:val="en-US"/>
          </w:rPr>
          <w:t xml:space="preserve">       </w:t>
        </w:r>
        <w:r w:rsidRPr="00204971">
          <w:rPr>
            <w:rFonts w:ascii="Calibri" w:eastAsia="Calibri" w:hAnsi="Calibri" w:cs="Calibri"/>
            <w:lang w:val="en-US"/>
          </w:rPr>
          <w:t xml:space="preserve">/ </w:t>
        </w:r>
        <w:r w:rsidRPr="00204971">
          <w:rPr>
            <w:rFonts w:ascii="Calibri" w:eastAsia="Calibri" w:hAnsi="Calibri" w:cs="Calibri"/>
            <w:u w:val="single"/>
            <w:lang w:val="en-US"/>
          </w:rPr>
          <w:t>    </w:t>
        </w:r>
        <w:r w:rsidRPr="00204971">
          <w:rPr>
            <w:rFonts w:ascii="Calibri" w:eastAsia="Calibri" w:hAnsi="Calibri" w:cs="Calibri"/>
            <w:spacing w:val="20"/>
            <w:u w:val="single"/>
            <w:lang w:val="en-US"/>
          </w:rPr>
          <w:t xml:space="preserve">   </w:t>
        </w:r>
        <w:r w:rsidRPr="00204971">
          <w:rPr>
            <w:rFonts w:ascii="Calibri" w:eastAsia="Calibri" w:hAnsi="Calibri" w:cs="Calibri"/>
            <w:lang w:val="en-US"/>
          </w:rPr>
          <w:t xml:space="preserve">/ </w:t>
        </w:r>
        <w:r w:rsidRPr="00204971">
          <w:rPr>
            <w:rFonts w:ascii="Calibri" w:eastAsia="Calibri" w:hAnsi="Calibri" w:cs="Calibri"/>
            <w:u w:val="single"/>
            <w:lang w:val="en-US"/>
          </w:rPr>
          <w:t>    </w:t>
        </w:r>
        <w:r>
          <w:rPr>
            <w:rFonts w:ascii="Calibri" w:eastAsia="Calibri" w:hAnsi="Calibri" w:cs="Calibri"/>
            <w:u w:val="single"/>
            <w:lang w:val="en-US"/>
          </w:rPr>
          <w:t xml:space="preserve">    </w:t>
        </w:r>
        <w:r w:rsidRPr="00204971">
          <w:rPr>
            <w:rFonts w:ascii="Calibri" w:eastAsia="Calibri" w:hAnsi="Calibri" w:cs="Calibri"/>
            <w:spacing w:val="11"/>
            <w:u w:val="single"/>
            <w:lang w:val="en-US"/>
          </w:rPr>
          <w:t xml:space="preserve">      </w:t>
        </w:r>
      </w:ins>
    </w:p>
    <w:p w14:paraId="43ACEF4D" w14:textId="77777777" w:rsidR="00A0028E" w:rsidRPr="00204971" w:rsidRDefault="00A0028E" w:rsidP="00A0028E">
      <w:pPr>
        <w:widowControl w:val="0"/>
        <w:autoSpaceDE w:val="0"/>
        <w:autoSpaceDN w:val="0"/>
        <w:spacing w:before="118" w:after="0" w:line="240" w:lineRule="auto"/>
        <w:rPr>
          <w:ins w:id="163" w:author="Beren Barklam" w:date="2024-11-18T14:07:00Z" w16du:dateUtc="2024-11-18T14:07:00Z"/>
          <w:rFonts w:ascii="Calibri" w:eastAsia="Calibri" w:hAnsi="Calibri" w:cs="Calibri"/>
          <w:lang w:val="en"/>
        </w:rPr>
      </w:pPr>
    </w:p>
    <w:p w14:paraId="63249DAA" w14:textId="0EC16BBC" w:rsidR="00344609" w:rsidRDefault="00344609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14:paraId="2D4ED122" w14:textId="67E84160" w:rsidR="00344609" w:rsidDel="00A0028E" w:rsidRDefault="00344609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del w:id="164" w:author="Beren Barklam" w:date="2024-11-18T14:07:00Z" w16du:dateUtc="2024-11-18T14:07:00Z"/>
          <w:rFonts w:cs="Calibri"/>
          <w:bCs/>
          <w:sz w:val="24"/>
          <w:szCs w:val="28"/>
        </w:rPr>
      </w:pPr>
    </w:p>
    <w:p w14:paraId="519710C2" w14:textId="77777777" w:rsidR="00A0028E" w:rsidRDefault="00A0028E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ins w:id="165" w:author="Beren Barklam" w:date="2024-11-18T14:07:00Z" w16du:dateUtc="2024-11-18T14:07:00Z"/>
          <w:rFonts w:cs="Calibri"/>
          <w:bCs/>
          <w:sz w:val="24"/>
          <w:szCs w:val="28"/>
        </w:rPr>
      </w:pPr>
    </w:p>
    <w:p w14:paraId="09C92DF7" w14:textId="5420EE18" w:rsidR="009136BF" w:rsidRPr="002C5811" w:rsidDel="00A0028E" w:rsidRDefault="009136BF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del w:id="166" w:author="Beren Barklam" w:date="2024-11-18T14:07:00Z" w16du:dateUtc="2024-11-18T14:07:00Z"/>
          <w:rFonts w:cs="Calibri"/>
          <w:bCs/>
          <w:i/>
          <w:iCs/>
          <w:sz w:val="24"/>
          <w:szCs w:val="28"/>
          <w:rPrChange w:id="167" w:author="Anjum, Aisha" w:date="2024-11-21T23:34:00Z" w16du:dateUtc="2024-11-21T23:34:00Z">
            <w:rPr>
              <w:del w:id="168" w:author="Beren Barklam" w:date="2024-11-18T14:07:00Z" w16du:dateUtc="2024-11-18T14:07:00Z"/>
              <w:rFonts w:cs="Calibri"/>
              <w:bCs/>
              <w:sz w:val="24"/>
              <w:szCs w:val="28"/>
            </w:rPr>
          </w:rPrChange>
        </w:rPr>
      </w:pPr>
    </w:p>
    <w:p w14:paraId="61794AD9" w14:textId="4A0C2521" w:rsidR="009136BF" w:rsidRPr="002C5811" w:rsidDel="00A0028E" w:rsidRDefault="009136BF" w:rsidP="009136BF">
      <w:pPr>
        <w:tabs>
          <w:tab w:val="left" w:pos="3600"/>
          <w:tab w:val="left" w:pos="6480"/>
        </w:tabs>
        <w:spacing w:after="60"/>
        <w:rPr>
          <w:del w:id="169" w:author="Beren Barklam" w:date="2024-11-18T14:07:00Z" w16du:dateUtc="2024-11-18T14:07:00Z"/>
          <w:rFonts w:cstheme="minorHAnsi"/>
          <w:i/>
          <w:iCs/>
          <w:rPrChange w:id="170" w:author="Anjum, Aisha" w:date="2024-11-21T23:34:00Z" w16du:dateUtc="2024-11-21T23:34:00Z">
            <w:rPr>
              <w:del w:id="171" w:author="Beren Barklam" w:date="2024-11-18T14:07:00Z" w16du:dateUtc="2024-11-18T14:07:00Z"/>
              <w:rFonts w:cstheme="minorHAnsi"/>
            </w:rPr>
          </w:rPrChange>
        </w:rPr>
      </w:pPr>
      <w:del w:id="172" w:author="Beren Barklam" w:date="2024-11-18T14:07:00Z" w16du:dateUtc="2024-11-18T14:07:00Z">
        <w:r w:rsidRPr="002C5811" w:rsidDel="00A0028E">
          <w:rPr>
            <w:rFonts w:cstheme="minorHAnsi"/>
            <w:i/>
            <w:iCs/>
            <w:rPrChange w:id="173" w:author="Anjum, Aisha" w:date="2024-11-21T23:34:00Z" w16du:dateUtc="2024-11-21T23:34:00Z">
              <w:rPr>
                <w:rFonts w:cstheme="minorHAnsi"/>
              </w:rPr>
            </w:rPrChange>
          </w:rPr>
          <w:delText>_________________________</w:delText>
        </w:r>
        <w:r w:rsidRPr="002C5811" w:rsidDel="00A0028E">
          <w:rPr>
            <w:rFonts w:cstheme="minorHAnsi"/>
            <w:i/>
            <w:iCs/>
            <w:rPrChange w:id="174" w:author="Anjum, Aisha" w:date="2024-11-21T23:34:00Z" w16du:dateUtc="2024-11-21T23:34:00Z">
              <w:rPr>
                <w:rFonts w:cstheme="minorHAnsi"/>
              </w:rPr>
            </w:rPrChange>
          </w:rPr>
          <w:tab/>
          <w:delText>_________________________</w:delText>
        </w:r>
        <w:r w:rsidRPr="002C5811" w:rsidDel="00A0028E">
          <w:rPr>
            <w:rFonts w:cstheme="minorHAnsi"/>
            <w:i/>
            <w:iCs/>
            <w:rPrChange w:id="175" w:author="Anjum, Aisha" w:date="2024-11-21T23:34:00Z" w16du:dateUtc="2024-11-21T23:34:00Z">
              <w:rPr>
                <w:rFonts w:cstheme="minorHAnsi"/>
              </w:rPr>
            </w:rPrChange>
          </w:rPr>
          <w:tab/>
        </w:r>
        <w:r w:rsidRPr="002C5811" w:rsidDel="00A0028E">
          <w:rPr>
            <w:rFonts w:cstheme="minorHAnsi"/>
            <w:i/>
            <w:iCs/>
            <w:rPrChange w:id="176" w:author="Anjum, Aisha" w:date="2024-11-21T23:34:00Z" w16du:dateUtc="2024-11-21T23:34:00Z">
              <w:rPr>
                <w:rFonts w:cstheme="minorHAnsi"/>
              </w:rPr>
            </w:rPrChange>
          </w:rPr>
          <w:tab/>
        </w:r>
        <w:r w:rsidRPr="002C5811" w:rsidDel="00A0028E">
          <w:rPr>
            <w:rFonts w:cstheme="minorHAnsi"/>
            <w:i/>
            <w:iCs/>
            <w:rPrChange w:id="177" w:author="Anjum, Aisha" w:date="2024-11-21T23:34:00Z" w16du:dateUtc="2024-11-21T23:34:00Z">
              <w:rPr>
                <w:rFonts w:cstheme="minorHAnsi"/>
              </w:rPr>
            </w:rPrChange>
          </w:rPr>
          <w:tab/>
          <w:delText>_______________________</w:delText>
        </w:r>
      </w:del>
    </w:p>
    <w:p w14:paraId="0539508F" w14:textId="3A754F6E" w:rsidR="009136BF" w:rsidRPr="002C5811" w:rsidDel="00A0028E" w:rsidRDefault="009136BF" w:rsidP="009136BF">
      <w:pPr>
        <w:tabs>
          <w:tab w:val="left" w:pos="3600"/>
          <w:tab w:val="left" w:pos="6480"/>
        </w:tabs>
        <w:spacing w:after="60"/>
        <w:rPr>
          <w:del w:id="178" w:author="Beren Barklam" w:date="2024-11-18T14:07:00Z" w16du:dateUtc="2024-11-18T14:07:00Z"/>
          <w:rFonts w:cstheme="minorHAnsi"/>
          <w:i/>
          <w:iCs/>
          <w:rPrChange w:id="179" w:author="Anjum, Aisha" w:date="2024-11-21T23:34:00Z" w16du:dateUtc="2024-11-21T23:34:00Z">
            <w:rPr>
              <w:del w:id="180" w:author="Beren Barklam" w:date="2024-11-18T14:07:00Z" w16du:dateUtc="2024-11-18T14:07:00Z"/>
              <w:rFonts w:cstheme="minorHAnsi"/>
            </w:rPr>
          </w:rPrChange>
        </w:rPr>
      </w:pPr>
      <w:del w:id="181" w:author="Beren Barklam" w:date="2024-11-18T14:07:00Z" w16du:dateUtc="2024-11-18T14:07:00Z">
        <w:r w:rsidRPr="002C5811" w:rsidDel="00A0028E">
          <w:rPr>
            <w:rFonts w:cstheme="minorHAnsi"/>
            <w:i/>
            <w:iCs/>
            <w:rPrChange w:id="182" w:author="Anjum, Aisha" w:date="2024-11-21T23:34:00Z" w16du:dateUtc="2024-11-21T23:34:00Z">
              <w:rPr>
                <w:rFonts w:cstheme="minorHAnsi"/>
              </w:rPr>
            </w:rPrChange>
          </w:rPr>
          <w:delText>Name of patient</w:delText>
        </w:r>
        <w:r w:rsidRPr="002C5811" w:rsidDel="00A0028E">
          <w:rPr>
            <w:rFonts w:cstheme="minorHAnsi"/>
            <w:i/>
            <w:iCs/>
            <w:rPrChange w:id="183" w:author="Anjum, Aisha" w:date="2024-11-21T23:34:00Z" w16du:dateUtc="2024-11-21T23:34:00Z">
              <w:rPr>
                <w:rFonts w:cstheme="minorHAnsi"/>
              </w:rPr>
            </w:rPrChange>
          </w:rPr>
          <w:tab/>
          <w:delText>Signature</w:delText>
        </w:r>
        <w:r w:rsidRPr="002C5811" w:rsidDel="00A0028E">
          <w:rPr>
            <w:rFonts w:cstheme="minorHAnsi"/>
            <w:i/>
            <w:iCs/>
            <w:rPrChange w:id="184" w:author="Anjum, Aisha" w:date="2024-11-21T23:34:00Z" w16du:dateUtc="2024-11-21T23:34:00Z">
              <w:rPr>
                <w:rFonts w:cstheme="minorHAnsi"/>
              </w:rPr>
            </w:rPrChange>
          </w:rPr>
          <w:tab/>
        </w:r>
        <w:r w:rsidRPr="002C5811" w:rsidDel="00A0028E">
          <w:rPr>
            <w:rFonts w:cstheme="minorHAnsi"/>
            <w:i/>
            <w:iCs/>
            <w:rPrChange w:id="185" w:author="Anjum, Aisha" w:date="2024-11-21T23:34:00Z" w16du:dateUtc="2024-11-21T23:34:00Z">
              <w:rPr>
                <w:rFonts w:cstheme="minorHAnsi"/>
              </w:rPr>
            </w:rPrChange>
          </w:rPr>
          <w:tab/>
        </w:r>
        <w:r w:rsidRPr="002C5811" w:rsidDel="00A0028E">
          <w:rPr>
            <w:rFonts w:cstheme="minorHAnsi"/>
            <w:i/>
            <w:iCs/>
            <w:rPrChange w:id="186" w:author="Anjum, Aisha" w:date="2024-11-21T23:34:00Z" w16du:dateUtc="2024-11-21T23:34:00Z">
              <w:rPr>
                <w:rFonts w:cstheme="minorHAnsi"/>
              </w:rPr>
            </w:rPrChange>
          </w:rPr>
          <w:tab/>
          <w:delText>Date</w:delText>
        </w:r>
      </w:del>
    </w:p>
    <w:p w14:paraId="02D43CBE" w14:textId="4174FA57" w:rsidR="009136BF" w:rsidRPr="002C5811" w:rsidDel="00A0028E" w:rsidRDefault="009136BF" w:rsidP="009136BF">
      <w:pPr>
        <w:spacing w:after="60"/>
        <w:rPr>
          <w:del w:id="187" w:author="Beren Barklam" w:date="2024-11-18T14:07:00Z" w16du:dateUtc="2024-11-18T14:07:00Z"/>
          <w:rFonts w:cstheme="minorHAnsi"/>
          <w:i/>
          <w:iCs/>
          <w:rPrChange w:id="188" w:author="Anjum, Aisha" w:date="2024-11-21T23:34:00Z" w16du:dateUtc="2024-11-21T23:34:00Z">
            <w:rPr>
              <w:del w:id="189" w:author="Beren Barklam" w:date="2024-11-18T14:07:00Z" w16du:dateUtc="2024-11-18T14:07:00Z"/>
              <w:rFonts w:cstheme="minorHAnsi"/>
            </w:rPr>
          </w:rPrChange>
        </w:rPr>
      </w:pPr>
    </w:p>
    <w:p w14:paraId="232B00BE" w14:textId="12CCC626" w:rsidR="009136BF" w:rsidRPr="002C5811" w:rsidDel="00A0028E" w:rsidRDefault="009136BF" w:rsidP="009136BF">
      <w:pPr>
        <w:tabs>
          <w:tab w:val="left" w:pos="3600"/>
          <w:tab w:val="left" w:pos="6480"/>
        </w:tabs>
        <w:spacing w:after="60"/>
        <w:rPr>
          <w:del w:id="190" w:author="Beren Barklam" w:date="2024-11-18T14:07:00Z" w16du:dateUtc="2024-11-18T14:07:00Z"/>
          <w:rFonts w:cstheme="minorHAnsi"/>
          <w:i/>
          <w:iCs/>
          <w:sz w:val="20"/>
          <w:szCs w:val="20"/>
          <w:rPrChange w:id="191" w:author="Anjum, Aisha" w:date="2024-11-21T23:34:00Z" w16du:dateUtc="2024-11-21T23:34:00Z">
            <w:rPr>
              <w:del w:id="192" w:author="Beren Barklam" w:date="2024-11-18T14:07:00Z" w16du:dateUtc="2024-11-18T14:07:00Z"/>
              <w:rFonts w:cstheme="minorHAnsi"/>
              <w:sz w:val="20"/>
              <w:szCs w:val="20"/>
            </w:rPr>
          </w:rPrChange>
        </w:rPr>
      </w:pPr>
      <w:del w:id="193" w:author="Beren Barklam" w:date="2024-11-18T14:07:00Z" w16du:dateUtc="2024-11-18T14:07:00Z">
        <w:r w:rsidRPr="002C5811" w:rsidDel="00A0028E">
          <w:rPr>
            <w:rFonts w:cstheme="minorHAnsi"/>
            <w:i/>
            <w:iCs/>
            <w:sz w:val="20"/>
            <w:szCs w:val="20"/>
            <w:rPrChange w:id="194" w:author="Anjum, Aisha" w:date="2024-11-21T23:34:00Z" w16du:dateUtc="2024-11-21T23:34:00Z">
              <w:rPr>
                <w:rFonts w:cstheme="minorHAnsi"/>
                <w:sz w:val="20"/>
                <w:szCs w:val="20"/>
              </w:rPr>
            </w:rPrChange>
          </w:rPr>
          <w:delText xml:space="preserve"> </w:delText>
        </w:r>
      </w:del>
    </w:p>
    <w:p w14:paraId="43C849F3" w14:textId="38AC5F9B" w:rsidR="009136BF" w:rsidRPr="002C5811" w:rsidDel="00A0028E" w:rsidRDefault="009136BF" w:rsidP="009136BF">
      <w:pPr>
        <w:tabs>
          <w:tab w:val="left" w:pos="3600"/>
          <w:tab w:val="left" w:pos="6480"/>
        </w:tabs>
        <w:spacing w:after="60"/>
        <w:rPr>
          <w:del w:id="195" w:author="Beren Barklam" w:date="2024-11-18T14:07:00Z" w16du:dateUtc="2024-11-18T14:07:00Z"/>
          <w:rFonts w:cstheme="minorHAnsi"/>
          <w:i/>
          <w:iCs/>
          <w:rPrChange w:id="196" w:author="Anjum, Aisha" w:date="2024-11-21T23:34:00Z" w16du:dateUtc="2024-11-21T23:34:00Z">
            <w:rPr>
              <w:del w:id="197" w:author="Beren Barklam" w:date="2024-11-18T14:07:00Z" w16du:dateUtc="2024-11-18T14:07:00Z"/>
              <w:rFonts w:cstheme="minorHAnsi"/>
            </w:rPr>
          </w:rPrChange>
        </w:rPr>
      </w:pPr>
      <w:del w:id="198" w:author="Beren Barklam" w:date="2024-11-18T14:07:00Z" w16du:dateUtc="2024-11-18T14:07:00Z">
        <w:r w:rsidRPr="002C5811" w:rsidDel="00A0028E">
          <w:rPr>
            <w:rFonts w:cstheme="minorHAnsi"/>
            <w:i/>
            <w:iCs/>
            <w:rPrChange w:id="199" w:author="Anjum, Aisha" w:date="2024-11-21T23:34:00Z" w16du:dateUtc="2024-11-21T23:34:00Z">
              <w:rPr>
                <w:rFonts w:cstheme="minorHAnsi"/>
              </w:rPr>
            </w:rPrChange>
          </w:rPr>
          <w:delText>_________________________</w:delText>
        </w:r>
        <w:r w:rsidRPr="002C5811" w:rsidDel="00A0028E">
          <w:rPr>
            <w:rFonts w:cstheme="minorHAnsi"/>
            <w:i/>
            <w:iCs/>
            <w:rPrChange w:id="200" w:author="Anjum, Aisha" w:date="2024-11-21T23:34:00Z" w16du:dateUtc="2024-11-21T23:34:00Z">
              <w:rPr>
                <w:rFonts w:cstheme="minorHAnsi"/>
              </w:rPr>
            </w:rPrChange>
          </w:rPr>
          <w:tab/>
          <w:delText>_________________________</w:delText>
        </w:r>
        <w:r w:rsidRPr="002C5811" w:rsidDel="00A0028E">
          <w:rPr>
            <w:rFonts w:cstheme="minorHAnsi"/>
            <w:i/>
            <w:iCs/>
            <w:rPrChange w:id="201" w:author="Anjum, Aisha" w:date="2024-11-21T23:34:00Z" w16du:dateUtc="2024-11-21T23:34:00Z">
              <w:rPr>
                <w:rFonts w:cstheme="minorHAnsi"/>
              </w:rPr>
            </w:rPrChange>
          </w:rPr>
          <w:tab/>
        </w:r>
        <w:r w:rsidRPr="002C5811" w:rsidDel="00A0028E">
          <w:rPr>
            <w:rFonts w:cstheme="minorHAnsi"/>
            <w:i/>
            <w:iCs/>
            <w:rPrChange w:id="202" w:author="Anjum, Aisha" w:date="2024-11-21T23:34:00Z" w16du:dateUtc="2024-11-21T23:34:00Z">
              <w:rPr>
                <w:rFonts w:cstheme="minorHAnsi"/>
              </w:rPr>
            </w:rPrChange>
          </w:rPr>
          <w:tab/>
        </w:r>
        <w:r w:rsidRPr="002C5811" w:rsidDel="00A0028E">
          <w:rPr>
            <w:rFonts w:cstheme="minorHAnsi"/>
            <w:i/>
            <w:iCs/>
            <w:rPrChange w:id="203" w:author="Anjum, Aisha" w:date="2024-11-21T23:34:00Z" w16du:dateUtc="2024-11-21T23:34:00Z">
              <w:rPr>
                <w:rFonts w:cstheme="minorHAnsi"/>
              </w:rPr>
            </w:rPrChange>
          </w:rPr>
          <w:tab/>
          <w:delText>_______________________</w:delText>
        </w:r>
      </w:del>
    </w:p>
    <w:p w14:paraId="75C9C059" w14:textId="6D1D42FD" w:rsidR="009136BF" w:rsidRPr="002C5811" w:rsidDel="00A0028E" w:rsidRDefault="009136BF" w:rsidP="009136BF">
      <w:pPr>
        <w:tabs>
          <w:tab w:val="left" w:pos="3600"/>
          <w:tab w:val="left" w:pos="6480"/>
        </w:tabs>
        <w:spacing w:after="60"/>
        <w:rPr>
          <w:del w:id="204" w:author="Beren Barklam" w:date="2024-11-18T14:07:00Z" w16du:dateUtc="2024-11-18T14:07:00Z"/>
          <w:i/>
          <w:iCs/>
          <w:rPrChange w:id="205" w:author="Anjum, Aisha" w:date="2024-11-21T23:34:00Z" w16du:dateUtc="2024-11-21T23:34:00Z">
            <w:rPr>
              <w:del w:id="206" w:author="Beren Barklam" w:date="2024-11-18T14:07:00Z" w16du:dateUtc="2024-11-18T14:07:00Z"/>
            </w:rPr>
          </w:rPrChange>
        </w:rPr>
      </w:pPr>
      <w:del w:id="207" w:author="Beren Barklam" w:date="2024-11-18T14:07:00Z" w16du:dateUtc="2024-11-18T14:07:00Z">
        <w:r w:rsidRPr="002C5811" w:rsidDel="00A0028E">
          <w:rPr>
            <w:i/>
            <w:iCs/>
            <w:rPrChange w:id="208" w:author="Anjum, Aisha" w:date="2024-11-21T23:34:00Z" w16du:dateUtc="2024-11-21T23:34:00Z">
              <w:rPr/>
            </w:rPrChange>
          </w:rPr>
          <w:delText>Name of staff member</w:delText>
        </w:r>
        <w:r w:rsidRPr="002C5811" w:rsidDel="00A0028E">
          <w:rPr>
            <w:i/>
            <w:iCs/>
            <w:rPrChange w:id="209" w:author="Anjum, Aisha" w:date="2024-11-21T23:34:00Z" w16du:dateUtc="2024-11-21T23:34:00Z">
              <w:rPr/>
            </w:rPrChange>
          </w:rPr>
          <w:tab/>
          <w:delText>Signature</w:delText>
        </w:r>
        <w:r w:rsidRPr="002C5811" w:rsidDel="00A0028E">
          <w:rPr>
            <w:i/>
            <w:iCs/>
            <w:rPrChange w:id="210" w:author="Anjum, Aisha" w:date="2024-11-21T23:34:00Z" w16du:dateUtc="2024-11-21T23:34:00Z">
              <w:rPr/>
            </w:rPrChange>
          </w:rPr>
          <w:tab/>
        </w:r>
        <w:r w:rsidRPr="002C5811" w:rsidDel="00A0028E">
          <w:rPr>
            <w:i/>
            <w:iCs/>
            <w:rPrChange w:id="211" w:author="Anjum, Aisha" w:date="2024-11-21T23:34:00Z" w16du:dateUtc="2024-11-21T23:34:00Z">
              <w:rPr/>
            </w:rPrChange>
          </w:rPr>
          <w:tab/>
        </w:r>
        <w:r w:rsidRPr="002C5811" w:rsidDel="00A0028E">
          <w:rPr>
            <w:i/>
            <w:iCs/>
            <w:rPrChange w:id="212" w:author="Anjum, Aisha" w:date="2024-11-21T23:34:00Z" w16du:dateUtc="2024-11-21T23:34:00Z">
              <w:rPr/>
            </w:rPrChange>
          </w:rPr>
          <w:tab/>
          <w:delText>Date</w:delText>
        </w:r>
      </w:del>
    </w:p>
    <w:p w14:paraId="57E504B3" w14:textId="0B5E87FC" w:rsidR="009136BF" w:rsidRPr="002C5811" w:rsidDel="00A0028E" w:rsidRDefault="009136BF" w:rsidP="009136BF">
      <w:pPr>
        <w:tabs>
          <w:tab w:val="left" w:pos="3600"/>
          <w:tab w:val="left" w:pos="6480"/>
        </w:tabs>
        <w:spacing w:after="60"/>
        <w:rPr>
          <w:del w:id="213" w:author="Beren Barklam" w:date="2024-11-18T14:07:00Z" w16du:dateUtc="2024-11-18T14:07:00Z"/>
          <w:i/>
          <w:iCs/>
          <w:sz w:val="20"/>
          <w:szCs w:val="20"/>
        </w:rPr>
      </w:pPr>
      <w:del w:id="214" w:author="Beren Barklam" w:date="2024-11-18T14:07:00Z" w16du:dateUtc="2024-11-18T14:07:00Z">
        <w:r w:rsidRPr="002C5811" w:rsidDel="00A0028E">
          <w:rPr>
            <w:i/>
            <w:iCs/>
            <w:sz w:val="20"/>
            <w:szCs w:val="20"/>
          </w:rPr>
          <w:delText>(Listed on delegation log)</w:delText>
        </w:r>
      </w:del>
    </w:p>
    <w:p w14:paraId="07F2364D" w14:textId="449375F6" w:rsidR="009136BF" w:rsidRPr="002C5811" w:rsidDel="00A0028E" w:rsidRDefault="009136BF" w:rsidP="009136BF">
      <w:pPr>
        <w:tabs>
          <w:tab w:val="left" w:pos="3600"/>
          <w:tab w:val="left" w:pos="6480"/>
        </w:tabs>
        <w:spacing w:after="60"/>
        <w:rPr>
          <w:del w:id="215" w:author="Beren Barklam" w:date="2024-11-18T14:07:00Z" w16du:dateUtc="2024-11-18T14:07:00Z"/>
          <w:rFonts w:cstheme="minorHAnsi"/>
          <w:i/>
          <w:iCs/>
          <w:sz w:val="20"/>
          <w:szCs w:val="20"/>
          <w:rPrChange w:id="216" w:author="Anjum, Aisha" w:date="2024-11-21T23:34:00Z" w16du:dateUtc="2024-11-21T23:34:00Z">
            <w:rPr>
              <w:del w:id="217" w:author="Beren Barklam" w:date="2024-11-18T14:07:00Z" w16du:dateUtc="2024-11-18T14:07:00Z"/>
              <w:rFonts w:cstheme="minorHAnsi"/>
              <w:sz w:val="20"/>
              <w:szCs w:val="20"/>
            </w:rPr>
          </w:rPrChange>
        </w:rPr>
      </w:pPr>
    </w:p>
    <w:p w14:paraId="7219D155" w14:textId="1EAA6D31" w:rsidR="009136BF" w:rsidRPr="002C5811" w:rsidDel="00A0028E" w:rsidRDefault="009136BF" w:rsidP="009136BF">
      <w:pPr>
        <w:tabs>
          <w:tab w:val="left" w:pos="1170"/>
          <w:tab w:val="left" w:pos="1620"/>
        </w:tabs>
        <w:spacing w:after="60"/>
        <w:rPr>
          <w:del w:id="218" w:author="Beren Barklam" w:date="2024-11-18T14:07:00Z" w16du:dateUtc="2024-11-18T14:07:00Z"/>
          <w:rFonts w:cstheme="minorHAnsi"/>
          <w:i/>
          <w:iCs/>
        </w:rPr>
      </w:pPr>
      <w:del w:id="219" w:author="Beren Barklam" w:date="2024-11-18T14:07:00Z" w16du:dateUtc="2024-11-18T14:07:00Z">
        <w:r w:rsidRPr="002C5811" w:rsidDel="00A0028E">
          <w:rPr>
            <w:rFonts w:cstheme="minorHAnsi"/>
            <w:i/>
            <w:iCs/>
          </w:rPr>
          <w:delText xml:space="preserve">If the patient is </w:delText>
        </w:r>
        <w:r w:rsidRPr="002C5811" w:rsidDel="00A0028E">
          <w:rPr>
            <w:rFonts w:cstheme="minorHAnsi"/>
            <w:b/>
            <w:bCs/>
            <w:i/>
            <w:iCs/>
          </w:rPr>
          <w:delText>not able</w:delText>
        </w:r>
        <w:r w:rsidRPr="002C5811" w:rsidDel="00A0028E">
          <w:rPr>
            <w:rFonts w:cstheme="minorHAnsi"/>
            <w:i/>
            <w:iCs/>
          </w:rPr>
          <w:delText xml:space="preserve"> to write/sign due to condition or weakness, please ensure a witness signs the section of the consent form below. The witness will be a member of the clinical team who is not part of the study team (not listed on the delegation log)</w:delText>
        </w:r>
      </w:del>
    </w:p>
    <w:p w14:paraId="63808DE8" w14:textId="0B2BA8A0" w:rsidR="009136BF" w:rsidRPr="002C5811" w:rsidDel="00A0028E" w:rsidRDefault="009136BF" w:rsidP="009136BF">
      <w:pPr>
        <w:tabs>
          <w:tab w:val="left" w:pos="1170"/>
          <w:tab w:val="left" w:pos="1620"/>
        </w:tabs>
        <w:spacing w:after="60"/>
        <w:rPr>
          <w:del w:id="220" w:author="Beren Barklam" w:date="2024-11-18T14:07:00Z" w16du:dateUtc="2024-11-18T14:07:00Z"/>
          <w:rFonts w:cstheme="minorHAnsi"/>
          <w:i/>
          <w:iCs/>
          <w:rPrChange w:id="221" w:author="Anjum, Aisha" w:date="2024-11-21T23:34:00Z" w16du:dateUtc="2024-11-21T23:34:00Z">
            <w:rPr>
              <w:del w:id="222" w:author="Beren Barklam" w:date="2024-11-18T14:07:00Z" w16du:dateUtc="2024-11-18T14:07:00Z"/>
              <w:rFonts w:cstheme="minorHAnsi"/>
            </w:rPr>
          </w:rPrChange>
        </w:rPr>
      </w:pPr>
    </w:p>
    <w:p w14:paraId="55D0EA00" w14:textId="24F0C1F7" w:rsidR="009136BF" w:rsidRPr="002C5811" w:rsidDel="00A0028E" w:rsidRDefault="009136BF" w:rsidP="009136BF">
      <w:pPr>
        <w:tabs>
          <w:tab w:val="left" w:pos="1170"/>
          <w:tab w:val="left" w:pos="1620"/>
        </w:tabs>
        <w:spacing w:after="60"/>
        <w:rPr>
          <w:del w:id="223" w:author="Beren Barklam" w:date="2024-11-18T14:07:00Z" w16du:dateUtc="2024-11-18T14:07:00Z"/>
          <w:rFonts w:cstheme="minorHAnsi"/>
          <w:i/>
          <w:iCs/>
          <w:rPrChange w:id="224" w:author="Anjum, Aisha" w:date="2024-11-21T23:34:00Z" w16du:dateUtc="2024-11-21T23:34:00Z">
            <w:rPr>
              <w:del w:id="225" w:author="Beren Barklam" w:date="2024-11-18T14:07:00Z" w16du:dateUtc="2024-11-18T14:07:00Z"/>
              <w:rFonts w:cstheme="minorHAnsi"/>
            </w:rPr>
          </w:rPrChange>
        </w:rPr>
      </w:pPr>
    </w:p>
    <w:p w14:paraId="4AADF158" w14:textId="4043BDC5" w:rsidR="009136BF" w:rsidRPr="002C5811" w:rsidDel="00A0028E" w:rsidRDefault="009136BF" w:rsidP="009136BF">
      <w:pPr>
        <w:tabs>
          <w:tab w:val="left" w:pos="3600"/>
          <w:tab w:val="left" w:pos="6480"/>
        </w:tabs>
        <w:spacing w:after="60"/>
        <w:rPr>
          <w:del w:id="226" w:author="Beren Barklam" w:date="2024-11-18T14:07:00Z" w16du:dateUtc="2024-11-18T14:07:00Z"/>
          <w:rFonts w:cstheme="minorHAnsi"/>
          <w:i/>
          <w:iCs/>
          <w:rPrChange w:id="227" w:author="Anjum, Aisha" w:date="2024-11-21T23:34:00Z" w16du:dateUtc="2024-11-21T23:34:00Z">
            <w:rPr>
              <w:del w:id="228" w:author="Beren Barklam" w:date="2024-11-18T14:07:00Z" w16du:dateUtc="2024-11-18T14:07:00Z"/>
              <w:rFonts w:cstheme="minorHAnsi"/>
            </w:rPr>
          </w:rPrChange>
        </w:rPr>
      </w:pPr>
      <w:del w:id="229" w:author="Beren Barklam" w:date="2024-11-18T14:07:00Z" w16du:dateUtc="2024-11-18T14:07:00Z">
        <w:r w:rsidRPr="002C5811" w:rsidDel="00A0028E">
          <w:rPr>
            <w:rFonts w:cstheme="minorHAnsi"/>
            <w:i/>
            <w:iCs/>
            <w:rPrChange w:id="230" w:author="Anjum, Aisha" w:date="2024-11-21T23:34:00Z" w16du:dateUtc="2024-11-21T23:34:00Z">
              <w:rPr>
                <w:rFonts w:cstheme="minorHAnsi"/>
              </w:rPr>
            </w:rPrChange>
          </w:rPr>
          <w:delText>_________________________</w:delText>
        </w:r>
        <w:r w:rsidRPr="002C5811" w:rsidDel="00A0028E">
          <w:rPr>
            <w:rFonts w:cstheme="minorHAnsi"/>
            <w:i/>
            <w:iCs/>
            <w:rPrChange w:id="231" w:author="Anjum, Aisha" w:date="2024-11-21T23:34:00Z" w16du:dateUtc="2024-11-21T23:34:00Z">
              <w:rPr>
                <w:rFonts w:cstheme="minorHAnsi"/>
              </w:rPr>
            </w:rPrChange>
          </w:rPr>
          <w:tab/>
          <w:delText>_________________________</w:delText>
        </w:r>
        <w:r w:rsidRPr="002C5811" w:rsidDel="00A0028E">
          <w:rPr>
            <w:rFonts w:cstheme="minorHAnsi"/>
            <w:i/>
            <w:iCs/>
            <w:rPrChange w:id="232" w:author="Anjum, Aisha" w:date="2024-11-21T23:34:00Z" w16du:dateUtc="2024-11-21T23:34:00Z">
              <w:rPr>
                <w:rFonts w:cstheme="minorHAnsi"/>
              </w:rPr>
            </w:rPrChange>
          </w:rPr>
          <w:tab/>
        </w:r>
        <w:r w:rsidRPr="002C5811" w:rsidDel="00A0028E">
          <w:rPr>
            <w:rFonts w:cstheme="minorHAnsi"/>
            <w:i/>
            <w:iCs/>
            <w:rPrChange w:id="233" w:author="Anjum, Aisha" w:date="2024-11-21T23:34:00Z" w16du:dateUtc="2024-11-21T23:34:00Z">
              <w:rPr>
                <w:rFonts w:cstheme="minorHAnsi"/>
              </w:rPr>
            </w:rPrChange>
          </w:rPr>
          <w:tab/>
        </w:r>
        <w:r w:rsidRPr="002C5811" w:rsidDel="00A0028E">
          <w:rPr>
            <w:rFonts w:cstheme="minorHAnsi"/>
            <w:i/>
            <w:iCs/>
            <w:rPrChange w:id="234" w:author="Anjum, Aisha" w:date="2024-11-21T23:34:00Z" w16du:dateUtc="2024-11-21T23:34:00Z">
              <w:rPr>
                <w:rFonts w:cstheme="minorHAnsi"/>
              </w:rPr>
            </w:rPrChange>
          </w:rPr>
          <w:tab/>
          <w:delText>_______________________</w:delText>
        </w:r>
      </w:del>
    </w:p>
    <w:p w14:paraId="0E1093AA" w14:textId="2D476A05" w:rsidR="009136BF" w:rsidRPr="002C5811" w:rsidDel="00A0028E" w:rsidRDefault="009136BF" w:rsidP="009136BF">
      <w:pPr>
        <w:tabs>
          <w:tab w:val="left" w:pos="3600"/>
          <w:tab w:val="left" w:pos="6480"/>
        </w:tabs>
        <w:spacing w:after="60"/>
        <w:rPr>
          <w:del w:id="235" w:author="Beren Barklam" w:date="2024-11-18T14:07:00Z" w16du:dateUtc="2024-11-18T14:07:00Z"/>
          <w:rFonts w:cstheme="minorHAnsi"/>
          <w:i/>
          <w:iCs/>
          <w:rPrChange w:id="236" w:author="Anjum, Aisha" w:date="2024-11-21T23:34:00Z" w16du:dateUtc="2024-11-21T23:34:00Z">
            <w:rPr>
              <w:del w:id="237" w:author="Beren Barklam" w:date="2024-11-18T14:07:00Z" w16du:dateUtc="2024-11-18T14:07:00Z"/>
              <w:rFonts w:cstheme="minorHAnsi"/>
            </w:rPr>
          </w:rPrChange>
        </w:rPr>
      </w:pPr>
      <w:del w:id="238" w:author="Beren Barklam" w:date="2024-11-18T14:07:00Z" w16du:dateUtc="2024-11-18T14:07:00Z">
        <w:r w:rsidRPr="002C5811" w:rsidDel="00A0028E">
          <w:rPr>
            <w:rFonts w:cstheme="minorHAnsi"/>
            <w:i/>
            <w:iCs/>
            <w:rPrChange w:id="239" w:author="Anjum, Aisha" w:date="2024-11-21T23:34:00Z" w16du:dateUtc="2024-11-21T23:34:00Z">
              <w:rPr>
                <w:rFonts w:cstheme="minorHAnsi"/>
              </w:rPr>
            </w:rPrChange>
          </w:rPr>
          <w:delText>Name of witness</w:delText>
        </w:r>
        <w:r w:rsidRPr="002C5811" w:rsidDel="00A0028E">
          <w:rPr>
            <w:rFonts w:cstheme="minorHAnsi"/>
            <w:i/>
            <w:iCs/>
            <w:rPrChange w:id="240" w:author="Anjum, Aisha" w:date="2024-11-21T23:34:00Z" w16du:dateUtc="2024-11-21T23:34:00Z">
              <w:rPr>
                <w:rFonts w:cstheme="minorHAnsi"/>
              </w:rPr>
            </w:rPrChange>
          </w:rPr>
          <w:tab/>
          <w:delText>Signature</w:delText>
        </w:r>
        <w:r w:rsidRPr="002C5811" w:rsidDel="00A0028E">
          <w:rPr>
            <w:rFonts w:cstheme="minorHAnsi"/>
            <w:i/>
            <w:iCs/>
            <w:rPrChange w:id="241" w:author="Anjum, Aisha" w:date="2024-11-21T23:34:00Z" w16du:dateUtc="2024-11-21T23:34:00Z">
              <w:rPr>
                <w:rFonts w:cstheme="minorHAnsi"/>
              </w:rPr>
            </w:rPrChange>
          </w:rPr>
          <w:tab/>
        </w:r>
        <w:r w:rsidRPr="002C5811" w:rsidDel="00A0028E">
          <w:rPr>
            <w:rFonts w:cstheme="minorHAnsi"/>
            <w:i/>
            <w:iCs/>
            <w:rPrChange w:id="242" w:author="Anjum, Aisha" w:date="2024-11-21T23:34:00Z" w16du:dateUtc="2024-11-21T23:34:00Z">
              <w:rPr>
                <w:rFonts w:cstheme="minorHAnsi"/>
              </w:rPr>
            </w:rPrChange>
          </w:rPr>
          <w:tab/>
        </w:r>
        <w:r w:rsidRPr="002C5811" w:rsidDel="00A0028E">
          <w:rPr>
            <w:rFonts w:cstheme="minorHAnsi"/>
            <w:i/>
            <w:iCs/>
            <w:rPrChange w:id="243" w:author="Anjum, Aisha" w:date="2024-11-21T23:34:00Z" w16du:dateUtc="2024-11-21T23:34:00Z">
              <w:rPr>
                <w:rFonts w:cstheme="minorHAnsi"/>
              </w:rPr>
            </w:rPrChange>
          </w:rPr>
          <w:tab/>
          <w:delText>Date</w:delText>
        </w:r>
      </w:del>
    </w:p>
    <w:p w14:paraId="2CFD9A4E" w14:textId="4C52598B" w:rsidR="009136BF" w:rsidRPr="002C5811" w:rsidDel="00A0028E" w:rsidRDefault="003E0952" w:rsidP="009136BF">
      <w:pPr>
        <w:tabs>
          <w:tab w:val="left" w:pos="1170"/>
          <w:tab w:val="left" w:pos="1620"/>
        </w:tabs>
        <w:spacing w:after="60"/>
        <w:rPr>
          <w:del w:id="244" w:author="Beren Barklam" w:date="2024-11-18T14:07:00Z" w16du:dateUtc="2024-11-18T14:07:00Z"/>
          <w:rFonts w:cstheme="minorHAnsi"/>
          <w:i/>
          <w:iCs/>
          <w:sz w:val="20"/>
          <w:szCs w:val="20"/>
        </w:rPr>
      </w:pPr>
      <w:del w:id="245" w:author="Beren Barklam" w:date="2024-11-18T14:07:00Z" w16du:dateUtc="2024-11-18T14:07:00Z">
        <w:r w:rsidRPr="002C5811" w:rsidDel="00A0028E">
          <w:rPr>
            <w:rFonts w:cstheme="minorHAnsi"/>
            <w:i/>
            <w:iCs/>
            <w:sz w:val="20"/>
            <w:szCs w:val="20"/>
          </w:rPr>
          <w:delText>*Independent of the REMAP-CAP study team</w:delText>
        </w:r>
      </w:del>
    </w:p>
    <w:p w14:paraId="181568FF" w14:textId="0E4212D9" w:rsidR="009136BF" w:rsidRPr="002C5811" w:rsidDel="00A0028E" w:rsidRDefault="009136BF" w:rsidP="009136BF">
      <w:pPr>
        <w:tabs>
          <w:tab w:val="left" w:pos="1170"/>
          <w:tab w:val="left" w:pos="1620"/>
        </w:tabs>
        <w:spacing w:after="60"/>
        <w:rPr>
          <w:del w:id="246" w:author="Beren Barklam" w:date="2024-11-18T14:07:00Z" w16du:dateUtc="2024-11-18T14:07:00Z"/>
          <w:rFonts w:cstheme="minorHAnsi"/>
          <w:i/>
          <w:iCs/>
          <w:rPrChange w:id="247" w:author="Anjum, Aisha" w:date="2024-11-21T23:34:00Z" w16du:dateUtc="2024-11-21T23:34:00Z">
            <w:rPr>
              <w:del w:id="248" w:author="Beren Barklam" w:date="2024-11-18T14:07:00Z" w16du:dateUtc="2024-11-18T14:07:00Z"/>
              <w:rFonts w:cstheme="minorHAnsi"/>
            </w:rPr>
          </w:rPrChange>
        </w:rPr>
      </w:pPr>
    </w:p>
    <w:p w14:paraId="0869BD21" w14:textId="17D9D125" w:rsidR="009136BF" w:rsidRPr="002C5811" w:rsidDel="00A0028E" w:rsidRDefault="009136BF" w:rsidP="009136BF">
      <w:pPr>
        <w:tabs>
          <w:tab w:val="left" w:pos="1170"/>
          <w:tab w:val="left" w:pos="1620"/>
        </w:tabs>
        <w:spacing w:after="60"/>
        <w:rPr>
          <w:del w:id="249" w:author="Beren Barklam" w:date="2024-11-18T14:07:00Z" w16du:dateUtc="2024-11-18T14:07:00Z"/>
          <w:rFonts w:cstheme="minorHAnsi"/>
          <w:i/>
          <w:iCs/>
          <w:rPrChange w:id="250" w:author="Anjum, Aisha" w:date="2024-11-21T23:34:00Z" w16du:dateUtc="2024-11-21T23:34:00Z">
            <w:rPr>
              <w:del w:id="251" w:author="Beren Barklam" w:date="2024-11-18T14:07:00Z" w16du:dateUtc="2024-11-18T14:07:00Z"/>
              <w:rFonts w:cstheme="minorHAnsi"/>
            </w:rPr>
          </w:rPrChange>
        </w:rPr>
      </w:pPr>
    </w:p>
    <w:p w14:paraId="5B896132" w14:textId="1A3948C4" w:rsidR="009136BF" w:rsidRPr="002C5811" w:rsidDel="00A0028E" w:rsidRDefault="009136BF" w:rsidP="009136BF">
      <w:pPr>
        <w:tabs>
          <w:tab w:val="left" w:pos="1170"/>
          <w:tab w:val="left" w:pos="1620"/>
        </w:tabs>
        <w:spacing w:after="60"/>
        <w:rPr>
          <w:del w:id="252" w:author="Beren Barklam" w:date="2024-11-18T14:07:00Z" w16du:dateUtc="2024-11-18T14:07:00Z"/>
          <w:rFonts w:cstheme="minorHAnsi"/>
          <w:i/>
          <w:iCs/>
          <w:rPrChange w:id="253" w:author="Anjum, Aisha" w:date="2024-11-21T23:34:00Z" w16du:dateUtc="2024-11-21T23:34:00Z">
            <w:rPr>
              <w:del w:id="254" w:author="Beren Barklam" w:date="2024-11-18T14:07:00Z" w16du:dateUtc="2024-11-18T14:07:00Z"/>
              <w:rFonts w:cstheme="minorHAnsi"/>
            </w:rPr>
          </w:rPrChange>
        </w:rPr>
      </w:pPr>
    </w:p>
    <w:p w14:paraId="40629C92" w14:textId="0A86B75F" w:rsidR="009136BF" w:rsidRPr="002C5811" w:rsidRDefault="009136BF" w:rsidP="07039435">
      <w:pPr>
        <w:tabs>
          <w:tab w:val="left" w:pos="1170"/>
          <w:tab w:val="left" w:pos="1620"/>
        </w:tabs>
        <w:spacing w:after="60"/>
        <w:jc w:val="center"/>
        <w:rPr>
          <w:ins w:id="255" w:author="Anjum, Aisha" w:date="2024-11-20T23:50:00Z" w16du:dateUtc="2024-11-20T23:50:39Z"/>
          <w:i/>
          <w:iCs/>
          <w:rPrChange w:id="256" w:author="Anjum, Aisha" w:date="2024-11-21T23:34:00Z" w16du:dateUtc="2024-11-21T23:34:00Z">
            <w:rPr>
              <w:ins w:id="257" w:author="Anjum, Aisha" w:date="2024-11-20T23:50:00Z" w16du:dateUtc="2024-11-20T23:50:39Z"/>
            </w:rPr>
          </w:rPrChange>
        </w:rPr>
      </w:pPr>
      <w:r w:rsidRPr="002C5811">
        <w:rPr>
          <w:i/>
          <w:iCs/>
          <w:rPrChange w:id="258" w:author="Anjum, Aisha" w:date="2024-11-21T23:34:00Z" w16du:dateUtc="2024-11-21T23:34:00Z">
            <w:rPr/>
          </w:rPrChange>
        </w:rPr>
        <w:t>1</w:t>
      </w:r>
      <w:ins w:id="259" w:author="Anjum, Aisha" w:date="2024-11-20T23:50:00Z">
        <w:r w:rsidR="482AB2FB" w:rsidRPr="002C5811">
          <w:rPr>
            <w:i/>
            <w:iCs/>
            <w:rPrChange w:id="260" w:author="Anjum, Aisha" w:date="2024-11-21T23:34:00Z" w16du:dateUtc="2024-11-21T23:34:00Z">
              <w:rPr/>
            </w:rPrChange>
          </w:rPr>
          <w:t xml:space="preserve"> original</w:t>
        </w:r>
      </w:ins>
      <w:r w:rsidRPr="002C5811">
        <w:rPr>
          <w:i/>
          <w:iCs/>
          <w:rPrChange w:id="261" w:author="Anjum, Aisha" w:date="2024-11-21T23:34:00Z" w16du:dateUtc="2024-11-21T23:34:00Z">
            <w:rPr/>
          </w:rPrChange>
        </w:rPr>
        <w:t xml:space="preserve"> copy for </w:t>
      </w:r>
      <w:ins w:id="262" w:author="Anjum, Aisha" w:date="2024-11-20T23:50:00Z">
        <w:r w:rsidR="7A087877" w:rsidRPr="002C5811">
          <w:rPr>
            <w:i/>
            <w:iCs/>
            <w:rPrChange w:id="263" w:author="Anjum, Aisha" w:date="2024-11-21T23:34:00Z" w16du:dateUtc="2024-11-21T23:34:00Z">
              <w:rPr/>
            </w:rPrChange>
          </w:rPr>
          <w:t>ISF</w:t>
        </w:r>
      </w:ins>
      <w:del w:id="264" w:author="Anjum, Aisha" w:date="2024-11-20T23:50:00Z">
        <w:r w:rsidRPr="002C5811" w:rsidDel="009136BF">
          <w:rPr>
            <w:i/>
            <w:iCs/>
            <w:rPrChange w:id="265" w:author="Anjum, Aisha" w:date="2024-11-21T23:34:00Z" w16du:dateUtc="2024-11-21T23:34:00Z">
              <w:rPr/>
            </w:rPrChange>
          </w:rPr>
          <w:delText>participant</w:delText>
        </w:r>
      </w:del>
      <w:r w:rsidRPr="002C5811">
        <w:rPr>
          <w:i/>
          <w:iCs/>
          <w:rPrChange w:id="266" w:author="Anjum, Aisha" w:date="2024-11-21T23:34:00Z" w16du:dateUtc="2024-11-21T23:34:00Z">
            <w:rPr/>
          </w:rPrChange>
        </w:rPr>
        <w:t xml:space="preserve">; 1 copy for </w:t>
      </w:r>
      <w:del w:id="267" w:author="Anjum, Aisha" w:date="2024-11-20T23:51:00Z">
        <w:r w:rsidRPr="002C5811" w:rsidDel="009136BF">
          <w:rPr>
            <w:i/>
            <w:iCs/>
            <w:rPrChange w:id="268" w:author="Anjum, Aisha" w:date="2024-11-21T23:34:00Z" w16du:dateUtc="2024-11-21T23:34:00Z">
              <w:rPr/>
            </w:rPrChange>
          </w:rPr>
          <w:delText>P</w:delText>
        </w:r>
      </w:del>
      <w:ins w:id="269" w:author="Anjum, Aisha" w:date="2024-11-20T23:50:00Z">
        <w:r w:rsidR="3174491D" w:rsidRPr="002C5811">
          <w:rPr>
            <w:i/>
            <w:iCs/>
            <w:rPrChange w:id="270" w:author="Anjum, Aisha" w:date="2024-11-21T23:34:00Z" w16du:dateUtc="2024-11-21T23:34:00Z">
              <w:rPr/>
            </w:rPrChange>
          </w:rPr>
          <w:t xml:space="preserve">participant </w:t>
        </w:r>
      </w:ins>
      <w:del w:id="271" w:author="Anjum, Aisha" w:date="2024-11-20T23:51:00Z">
        <w:r w:rsidRPr="002C5811" w:rsidDel="009136BF">
          <w:rPr>
            <w:i/>
            <w:iCs/>
            <w:rPrChange w:id="272" w:author="Anjum, Aisha" w:date="2024-11-21T23:34:00Z" w16du:dateUtc="2024-11-21T23:34:00Z">
              <w:rPr/>
            </w:rPrChange>
          </w:rPr>
          <w:delText>rincipal Investigator</w:delText>
        </w:r>
      </w:del>
      <w:r w:rsidR="00A5543C" w:rsidRPr="002C5811">
        <w:rPr>
          <w:i/>
          <w:iCs/>
          <w:rPrChange w:id="273" w:author="Anjum, Aisha" w:date="2024-11-21T23:34:00Z" w16du:dateUtc="2024-11-21T23:34:00Z">
            <w:rPr/>
          </w:rPrChange>
        </w:rPr>
        <w:t>;</w:t>
      </w:r>
      <w:r w:rsidRPr="002C5811">
        <w:rPr>
          <w:i/>
          <w:iCs/>
          <w:rPrChange w:id="274" w:author="Anjum, Aisha" w:date="2024-11-21T23:34:00Z" w16du:dateUtc="2024-11-21T23:34:00Z">
            <w:rPr/>
          </w:rPrChange>
        </w:rPr>
        <w:t xml:space="preserve"> 1 copy for hospital notes</w:t>
      </w:r>
    </w:p>
    <w:p w14:paraId="403BF1DA" w14:textId="06BDB95A" w:rsidR="07039435" w:rsidRPr="002C5811" w:rsidRDefault="07039435" w:rsidP="07039435">
      <w:pPr>
        <w:tabs>
          <w:tab w:val="left" w:pos="1170"/>
          <w:tab w:val="left" w:pos="1620"/>
        </w:tabs>
        <w:spacing w:after="60"/>
        <w:jc w:val="center"/>
        <w:rPr>
          <w:i/>
          <w:iCs/>
          <w:rPrChange w:id="275" w:author="Anjum, Aisha" w:date="2024-11-21T23:34:00Z" w16du:dateUtc="2024-11-21T23:34:00Z">
            <w:rPr/>
          </w:rPrChange>
        </w:rPr>
      </w:pPr>
    </w:p>
    <w:p w14:paraId="221D6BFA" w14:textId="77777777" w:rsidR="009136BF" w:rsidRPr="002C5811" w:rsidRDefault="009136BF" w:rsidP="009136BF">
      <w:pPr>
        <w:tabs>
          <w:tab w:val="left" w:pos="1170"/>
          <w:tab w:val="left" w:pos="1620"/>
        </w:tabs>
        <w:spacing w:after="60"/>
        <w:jc w:val="center"/>
        <w:rPr>
          <w:rFonts w:cstheme="minorHAnsi"/>
          <w:i/>
          <w:iCs/>
          <w:rPrChange w:id="276" w:author="Anjum, Aisha" w:date="2024-11-21T23:34:00Z" w16du:dateUtc="2024-11-21T23:34:00Z">
            <w:rPr>
              <w:rFonts w:cstheme="minorHAnsi"/>
            </w:rPr>
          </w:rPrChange>
        </w:rPr>
      </w:pPr>
      <w:r w:rsidRPr="002C5811">
        <w:rPr>
          <w:rFonts w:cstheme="minorHAnsi"/>
          <w:i/>
          <w:iCs/>
          <w:rPrChange w:id="277" w:author="Anjum, Aisha" w:date="2024-11-21T23:34:00Z" w16du:dateUtc="2024-11-21T23:34:00Z">
            <w:rPr>
              <w:rFonts w:cstheme="minorHAnsi"/>
            </w:rPr>
          </w:rPrChange>
        </w:rPr>
        <w:t xml:space="preserve">To ensure confidence in the process and minimise risk of loss, all consent forms </w:t>
      </w:r>
      <w:r w:rsidRPr="002C5811">
        <w:rPr>
          <w:rFonts w:cstheme="minorHAnsi"/>
          <w:i/>
          <w:iCs/>
          <w:u w:val="single"/>
          <w:rPrChange w:id="278" w:author="Anjum, Aisha" w:date="2024-11-21T23:34:00Z" w16du:dateUtc="2024-11-21T23:34:00Z">
            <w:rPr>
              <w:rFonts w:cstheme="minorHAnsi"/>
              <w:u w:val="single"/>
            </w:rPr>
          </w:rPrChange>
        </w:rPr>
        <w:t>must</w:t>
      </w:r>
      <w:r w:rsidRPr="002C5811">
        <w:rPr>
          <w:rFonts w:cstheme="minorHAnsi"/>
          <w:i/>
          <w:iCs/>
          <w:rPrChange w:id="279" w:author="Anjum, Aisha" w:date="2024-11-21T23:34:00Z" w16du:dateUtc="2024-11-21T23:34:00Z">
            <w:rPr>
              <w:rFonts w:cstheme="minorHAnsi"/>
            </w:rPr>
          </w:rPrChange>
        </w:rPr>
        <w:t xml:space="preserve"> be printed, presented, and stored in double sided format</w:t>
      </w:r>
    </w:p>
    <w:bookmarkEnd w:id="35"/>
    <w:p w14:paraId="766A907A" w14:textId="77777777" w:rsidR="009B776A" w:rsidRPr="00CF2B20" w:rsidRDefault="009B776A" w:rsidP="00D55D51">
      <w:pPr>
        <w:pStyle w:val="ColorfulList-Accent11"/>
        <w:autoSpaceDE w:val="0"/>
        <w:autoSpaceDN w:val="0"/>
        <w:adjustRightInd w:val="0"/>
        <w:spacing w:after="0" w:line="240" w:lineRule="auto"/>
        <w:ind w:left="0"/>
        <w:jc w:val="center"/>
        <w:rPr>
          <w:rFonts w:cs="Calibri"/>
          <w:bCs/>
          <w:sz w:val="24"/>
          <w:szCs w:val="28"/>
        </w:rPr>
      </w:pPr>
    </w:p>
    <w:sectPr w:rsidR="009B776A" w:rsidRPr="00CF2B20" w:rsidSect="0034460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567" w:left="720" w:header="142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EBD57" w14:textId="77777777" w:rsidR="001C6047" w:rsidRDefault="001C6047" w:rsidP="00813E93">
      <w:pPr>
        <w:spacing w:after="0" w:line="240" w:lineRule="auto"/>
      </w:pPr>
      <w:r>
        <w:separator/>
      </w:r>
    </w:p>
  </w:endnote>
  <w:endnote w:type="continuationSeparator" w:id="0">
    <w:p w14:paraId="68C42991" w14:textId="77777777" w:rsidR="001C6047" w:rsidRDefault="001C6047" w:rsidP="00813E93">
      <w:pPr>
        <w:spacing w:after="0" w:line="240" w:lineRule="auto"/>
      </w:pPr>
      <w:r>
        <w:continuationSeparator/>
      </w:r>
    </w:p>
  </w:endnote>
  <w:endnote w:type="continuationNotice" w:id="1">
    <w:p w14:paraId="47052B31" w14:textId="77777777" w:rsidR="001C6047" w:rsidRDefault="001C60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">
    <w:altName w:val="Segoe UI Historic"/>
    <w:charset w:val="00"/>
    <w:family w:val="auto"/>
    <w:pitch w:val="variable"/>
    <w:sig w:usb0="00000003" w:usb1="00000000" w:usb2="00000000" w:usb3="00000000" w:csb0="000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5967F" w14:textId="77777777" w:rsidR="00CF2B20" w:rsidRDefault="00CF2B20">
    <w:pPr>
      <w:pStyle w:val="Footer"/>
    </w:pPr>
  </w:p>
  <w:p w14:paraId="07D15F2E" w14:textId="7817AF68" w:rsidR="00813E93" w:rsidRDefault="00F37AE9">
    <w:pPr>
      <w:pStyle w:val="Footer"/>
    </w:pPr>
    <w:r>
      <w:t xml:space="preserve">REMAP-CAP </w:t>
    </w:r>
    <w:ins w:id="282" w:author="Beren Barklam" w:date="2024-11-18T14:13:00Z" w16du:dateUtc="2024-11-18T14:13:00Z">
      <w:r w:rsidR="00175B6B">
        <w:t xml:space="preserve">Patient </w:t>
      </w:r>
    </w:ins>
    <w:r w:rsidR="00B034FB">
      <w:t>Video</w:t>
    </w:r>
    <w:del w:id="283" w:author="Beren Barklam" w:date="2024-11-18T14:08:00Z" w16du:dateUtc="2024-11-18T14:08:00Z">
      <w:r w:rsidR="00B034FB" w:rsidDel="00A0028E">
        <w:delText xml:space="preserve"> Consent</w:delText>
      </w:r>
    </w:del>
    <w:ins w:id="284" w:author="Beren Barklam" w:date="2024-11-18T14:08:00Z" w16du:dateUtc="2024-11-18T14:08:00Z">
      <w:r w:rsidR="00A0028E">
        <w:t>-CF</w:t>
      </w:r>
    </w:ins>
    <w:r>
      <w:t>_</w:t>
    </w:r>
    <w:del w:id="285" w:author="Beren Barklam" w:date="2024-11-18T14:08:00Z" w16du:dateUtc="2024-11-18T14:08:00Z">
      <w:r w:rsidDel="00A0028E">
        <w:delText>AM03</w:delText>
      </w:r>
      <w:r w:rsidR="00A0405E" w:rsidDel="00A0028E">
        <w:delText>8</w:delText>
      </w:r>
    </w:del>
    <w:ins w:id="286" w:author="Beren Barklam" w:date="2024-11-18T14:08:00Z" w16du:dateUtc="2024-11-18T14:08:00Z">
      <w:r w:rsidR="00A0028E">
        <w:t>AM42</w:t>
      </w:r>
    </w:ins>
    <w:ins w:id="287" w:author="Anjum, Aisha" w:date="2024-11-21T23:50:00Z" w16du:dateUtc="2024-11-21T23:50:00Z">
      <w:r w:rsidR="00653BF6">
        <w:t>_</w:t>
      </w:r>
    </w:ins>
    <w:ins w:id="288" w:author="Beren Barklam" w:date="2024-11-18T14:08:00Z" w16du:dateUtc="2024-11-18T14:08:00Z">
      <w:del w:id="289" w:author="Anjum, Aisha" w:date="2024-11-21T23:50:00Z" w16du:dateUtc="2024-11-21T23:50:00Z">
        <w:r w:rsidR="00A0028E" w:rsidDel="00653BF6">
          <w:delText xml:space="preserve"> </w:delText>
        </w:r>
      </w:del>
    </w:ins>
    <w:del w:id="290" w:author="Beren Barklam" w:date="2024-11-18T14:13:00Z" w16du:dateUtc="2024-11-18T14:13:00Z">
      <w:r w:rsidR="00541E6C" w:rsidDel="00175B6B">
        <w:tab/>
      </w:r>
    </w:del>
    <w:r>
      <w:t>IRAS</w:t>
    </w:r>
    <w:r w:rsidR="0058249B">
      <w:t xml:space="preserve">  237150</w:t>
    </w:r>
    <w:r w:rsidR="00541E6C" w:rsidRPr="00541E6C">
      <w:t xml:space="preserve"> </w:t>
    </w:r>
    <w:r>
      <w:tab/>
    </w:r>
    <w:sdt>
      <w:sdtPr>
        <w:id w:val="332343736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BBF11B1" w14:textId="5225AFC6" w:rsidR="00CF2B20" w:rsidRPr="00CF2B20" w:rsidRDefault="00CF2B20" w:rsidP="00CF2B20">
    <w:pPr>
      <w:pStyle w:val="Footer"/>
    </w:pPr>
    <w:r>
      <w:t>V1.</w:t>
    </w:r>
    <w:ins w:id="291" w:author="Beren Barklam" w:date="2024-11-18T14:08:00Z" w16du:dateUtc="2024-11-18T14:08:00Z">
      <w:r w:rsidR="00A0028E">
        <w:t>2</w:t>
      </w:r>
    </w:ins>
    <w:del w:id="292" w:author="Beren Barklam" w:date="2024-11-18T14:08:00Z" w16du:dateUtc="2024-11-18T14:08:00Z">
      <w:r w:rsidR="00B2558A" w:rsidDel="00A0028E">
        <w:delText>1</w:delText>
      </w:r>
    </w:del>
    <w:r>
      <w:t xml:space="preserve"> </w:t>
    </w:r>
    <w:del w:id="293" w:author="Beren Barklam" w:date="2024-11-18T14:08:00Z" w16du:dateUtc="2024-11-18T14:08:00Z">
      <w:r w:rsidR="00A0405E" w:rsidDel="00A0028E">
        <w:delText xml:space="preserve"> </w:delText>
      </w:r>
      <w:r w:rsidR="00B2558A" w:rsidDel="00A0028E">
        <w:delText>24</w:delText>
      </w:r>
      <w:r w:rsidR="00A0405E" w:rsidRPr="00B034FB" w:rsidDel="00A0028E">
        <w:rPr>
          <w:vertAlign w:val="superscript"/>
        </w:rPr>
        <w:delText>th</w:delText>
      </w:r>
      <w:r w:rsidR="00A0405E" w:rsidDel="00A0028E">
        <w:delText xml:space="preserve"> </w:delText>
      </w:r>
      <w:r w:rsidR="00B2558A" w:rsidDel="00A0028E">
        <w:delText>May</w:delText>
      </w:r>
      <w:r w:rsidR="00A0405E" w:rsidDel="00A0028E">
        <w:delText xml:space="preserve"> 2023</w:delText>
      </w:r>
    </w:del>
    <w:ins w:id="294" w:author="Beren Barklam" w:date="2024-11-18T14:08:00Z" w16du:dateUtc="2024-11-18T14:08:00Z">
      <w:r w:rsidR="00A0028E">
        <w:t>13</w:t>
      </w:r>
      <w:r w:rsidR="00A0028E" w:rsidRPr="00A0028E">
        <w:rPr>
          <w:vertAlign w:val="superscript"/>
          <w:rPrChange w:id="295" w:author="Beren Barklam" w:date="2024-11-18T14:08:00Z" w16du:dateUtc="2024-11-18T14:08:00Z">
            <w:rPr/>
          </w:rPrChange>
        </w:rPr>
        <w:t>th</w:t>
      </w:r>
      <w:r w:rsidR="00A0028E">
        <w:t xml:space="preserve"> November 2024</w:t>
      </w:r>
      <w:r w:rsidR="00AD4BAD">
        <w:t xml:space="preserve"> </w:t>
      </w:r>
      <w:r w:rsidR="00AD4BAD" w:rsidRPr="00A725E7">
        <w:t>(Site VX.X DATE)</w:t>
      </w:r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534CD" w14:textId="224DE646" w:rsidR="00032D8B" w:rsidRDefault="00032D8B" w:rsidP="00032D8B">
    <w:pPr>
      <w:pStyle w:val="Footer"/>
    </w:pPr>
    <w:r>
      <w:t xml:space="preserve">REMAP-CAP </w:t>
    </w:r>
    <w:ins w:id="298" w:author="Beren Barklam" w:date="2024-11-18T14:13:00Z" w16du:dateUtc="2024-11-18T14:13:00Z">
      <w:r w:rsidR="00175B6B">
        <w:t xml:space="preserve">Patient </w:t>
      </w:r>
    </w:ins>
    <w:r w:rsidR="00B034FB">
      <w:t>Video</w:t>
    </w:r>
    <w:ins w:id="299" w:author="Beren Barklam" w:date="2024-11-18T14:07:00Z" w16du:dateUtc="2024-11-18T14:07:00Z">
      <w:r w:rsidR="00A0028E">
        <w:t>-CF</w:t>
      </w:r>
    </w:ins>
    <w:del w:id="300" w:author="Beren Barklam" w:date="2024-11-18T14:07:00Z" w16du:dateUtc="2024-11-18T14:07:00Z">
      <w:r w:rsidR="00B034FB" w:rsidDel="00A0028E">
        <w:delText xml:space="preserve"> Consent</w:delText>
      </w:r>
    </w:del>
    <w:r>
      <w:t>_</w:t>
    </w:r>
    <w:del w:id="301" w:author="Beren Barklam" w:date="2024-11-18T14:08:00Z" w16du:dateUtc="2024-11-18T14:08:00Z">
      <w:r w:rsidDel="00A0028E">
        <w:delText>AM03</w:delText>
      </w:r>
      <w:r w:rsidR="00A0405E" w:rsidDel="00A0028E">
        <w:delText>8</w:delText>
      </w:r>
      <w:r w:rsidRPr="00541E6C" w:rsidDel="00A0028E">
        <w:delText xml:space="preserve"> </w:delText>
      </w:r>
    </w:del>
    <w:ins w:id="302" w:author="Beren Barklam" w:date="2024-11-18T14:08:00Z" w16du:dateUtc="2024-11-18T14:08:00Z">
      <w:r w:rsidR="00A0028E">
        <w:t>AM42</w:t>
      </w:r>
    </w:ins>
    <w:ins w:id="303" w:author="Anjum, Aisha" w:date="2024-11-21T23:46:00Z" w16du:dateUtc="2024-11-21T23:46:00Z">
      <w:r w:rsidR="00A82403">
        <w:t>_</w:t>
      </w:r>
    </w:ins>
    <w:ins w:id="304" w:author="Beren Barklam" w:date="2024-11-18T14:08:00Z" w16du:dateUtc="2024-11-18T14:08:00Z">
      <w:del w:id="305" w:author="Anjum, Aisha" w:date="2024-11-21T23:46:00Z" w16du:dateUtc="2024-11-21T23:46:00Z">
        <w:r w:rsidR="00A0028E" w:rsidRPr="00541E6C" w:rsidDel="00A82403">
          <w:delText xml:space="preserve"> </w:delText>
        </w:r>
      </w:del>
    </w:ins>
    <w:del w:id="306" w:author="Beren Barklam" w:date="2024-11-18T14:13:00Z" w16du:dateUtc="2024-11-18T14:13:00Z">
      <w:r w:rsidDel="00175B6B">
        <w:tab/>
      </w:r>
    </w:del>
    <w:r>
      <w:t>IRAS  237150</w:t>
    </w:r>
    <w:r w:rsidRPr="00541E6C">
      <w:t xml:space="preserve"> </w:t>
    </w:r>
    <w:r>
      <w:tab/>
    </w:r>
    <w:sdt>
      <w:sdtPr>
        <w:id w:val="1992134652"/>
        <w:docPartObj>
          <w:docPartGallery w:val="Page Numbers (Bottom of Page)"/>
          <w:docPartUnique/>
        </w:docPartObj>
      </w:sdtPr>
      <w:sdtContent>
        <w:sdt>
          <w:sdtPr>
            <w:id w:val="281539112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C77DCF5" w14:textId="0B047777" w:rsidR="00032D8B" w:rsidRDefault="00032D8B">
    <w:pPr>
      <w:pStyle w:val="Footer"/>
    </w:pPr>
    <w:r>
      <w:t>V1.</w:t>
    </w:r>
    <w:del w:id="307" w:author="Beren Barklam" w:date="2024-11-18T14:08:00Z" w16du:dateUtc="2024-11-18T14:08:00Z">
      <w:r w:rsidR="00B2558A" w:rsidDel="00A0028E">
        <w:delText>1</w:delText>
      </w:r>
      <w:r w:rsidDel="00A0028E">
        <w:delText xml:space="preserve"> </w:delText>
      </w:r>
      <w:r w:rsidR="00A0405E" w:rsidDel="00A0028E">
        <w:delText xml:space="preserve"> </w:delText>
      </w:r>
    </w:del>
    <w:ins w:id="308" w:author="Beren Barklam" w:date="2024-11-18T14:08:00Z" w16du:dateUtc="2024-11-18T14:08:00Z">
      <w:r w:rsidR="00A0028E">
        <w:t xml:space="preserve">2 </w:t>
      </w:r>
    </w:ins>
    <w:del w:id="309" w:author="Beren Barklam" w:date="2024-11-18T14:08:00Z" w16du:dateUtc="2024-11-18T14:08:00Z">
      <w:r w:rsidR="00B2558A" w:rsidDel="00A0028E">
        <w:delText>24</w:delText>
      </w:r>
      <w:r w:rsidR="00A0405E" w:rsidRPr="00B034FB" w:rsidDel="00A0028E">
        <w:rPr>
          <w:vertAlign w:val="superscript"/>
        </w:rPr>
        <w:delText>th</w:delText>
      </w:r>
      <w:r w:rsidR="00A0405E" w:rsidDel="00A0028E">
        <w:delText xml:space="preserve"> </w:delText>
      </w:r>
      <w:r w:rsidR="00B2558A" w:rsidDel="00A0028E">
        <w:delText>May</w:delText>
      </w:r>
      <w:r w:rsidR="00A0405E" w:rsidDel="00A0028E">
        <w:delText xml:space="preserve"> 2023</w:delText>
      </w:r>
    </w:del>
    <w:ins w:id="310" w:author="Beren Barklam" w:date="2024-11-18T14:08:00Z" w16du:dateUtc="2024-11-18T14:08:00Z">
      <w:r w:rsidR="00A0028E">
        <w:t>13</w:t>
      </w:r>
      <w:r w:rsidR="00A0028E" w:rsidRPr="00A0028E">
        <w:rPr>
          <w:vertAlign w:val="superscript"/>
          <w:rPrChange w:id="311" w:author="Beren Barklam" w:date="2024-11-18T14:08:00Z" w16du:dateUtc="2024-11-18T14:08:00Z">
            <w:rPr/>
          </w:rPrChange>
        </w:rPr>
        <w:t>th</w:t>
      </w:r>
      <w:r w:rsidR="00A0028E">
        <w:t xml:space="preserve"> November 2024</w:t>
      </w:r>
    </w:ins>
    <w:ins w:id="312" w:author="Beren Barklam" w:date="2024-11-18T14:09:00Z" w16du:dateUtc="2024-11-18T14:09:00Z">
      <w:r w:rsidR="00AD4BAD">
        <w:t xml:space="preserve"> </w:t>
      </w:r>
      <w:r w:rsidR="00AD4BAD" w:rsidRPr="00A725E7">
        <w:t>(Site VX.X DATE)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90B16" w14:textId="77777777" w:rsidR="001C6047" w:rsidRDefault="001C6047" w:rsidP="00813E93">
      <w:pPr>
        <w:spacing w:after="0" w:line="240" w:lineRule="auto"/>
      </w:pPr>
      <w:r>
        <w:separator/>
      </w:r>
    </w:p>
  </w:footnote>
  <w:footnote w:type="continuationSeparator" w:id="0">
    <w:p w14:paraId="2CF6BC4E" w14:textId="77777777" w:rsidR="001C6047" w:rsidRDefault="001C6047" w:rsidP="00813E93">
      <w:pPr>
        <w:spacing w:after="0" w:line="240" w:lineRule="auto"/>
      </w:pPr>
      <w:r>
        <w:continuationSeparator/>
      </w:r>
    </w:p>
  </w:footnote>
  <w:footnote w:type="continuationNotice" w:id="1">
    <w:p w14:paraId="4E2B1A1E" w14:textId="77777777" w:rsidR="001C6047" w:rsidRDefault="001C60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9938B" w14:textId="77777777" w:rsidR="002C5811" w:rsidRDefault="002C5811">
    <w:pPr>
      <w:pStyle w:val="Header"/>
      <w:rPr>
        <w:ins w:id="280" w:author="Anjum, Aisha" w:date="2024-11-21T23:33:00Z" w16du:dateUtc="2024-11-21T23:33:00Z"/>
      </w:rPr>
    </w:pPr>
  </w:p>
  <w:p w14:paraId="7E32BFB4" w14:textId="77777777" w:rsidR="002C5811" w:rsidRDefault="002C5811">
    <w:pPr>
      <w:pStyle w:val="Header"/>
      <w:rPr>
        <w:ins w:id="281" w:author="Anjum, Aisha" w:date="2024-11-21T23:33:00Z" w16du:dateUtc="2024-11-21T23:33:00Z"/>
      </w:rPr>
    </w:pPr>
  </w:p>
  <w:p w14:paraId="138D8B5F" w14:textId="77777777" w:rsidR="002C5811" w:rsidRDefault="002C58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D9EA9" w14:textId="77777777" w:rsidR="00032D8B" w:rsidRDefault="00032D8B" w:rsidP="00032D8B">
    <w:pPr>
      <w:pStyle w:val="Header"/>
      <w:tabs>
        <w:tab w:val="right" w:pos="8312"/>
      </w:tabs>
      <w:jc w:val="center"/>
      <w:rPr>
        <w:rFonts w:ascii="Calibri" w:eastAsia="Calibri" w:hAnsi="Calibri"/>
        <w:b/>
        <w:sz w:val="28"/>
        <w:szCs w:val="28"/>
      </w:rPr>
    </w:pPr>
    <w:r>
      <w:rPr>
        <w:noProof/>
      </w:rPr>
      <w:drawing>
        <wp:inline distT="0" distB="0" distL="0" distR="0" wp14:anchorId="026D46EA" wp14:editId="3546367E">
          <wp:extent cx="5911850" cy="7874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BC64A1" w14:textId="36EBFF32" w:rsidR="00032D8B" w:rsidRPr="004013F3" w:rsidRDefault="00032D8B">
    <w:pPr>
      <w:pStyle w:val="Header"/>
      <w:tabs>
        <w:tab w:val="right" w:pos="8312"/>
      </w:tabs>
      <w:jc w:val="center"/>
      <w:rPr>
        <w:rFonts w:ascii="Calibri" w:eastAsia="Calibri" w:hAnsi="Calibri"/>
        <w:b/>
        <w:sz w:val="28"/>
        <w:szCs w:val="28"/>
      </w:rPr>
      <w:pPrChange w:id="296" w:author="Anjum, Aisha" w:date="2024-11-21T23:32:00Z" w16du:dateUtc="2024-11-21T23:32:00Z">
        <w:pPr>
          <w:pStyle w:val="Header"/>
          <w:tabs>
            <w:tab w:val="right" w:pos="8312"/>
          </w:tabs>
        </w:pPr>
      </w:pPrChange>
    </w:pPr>
    <w:r w:rsidRPr="00AA0C6F">
      <w:rPr>
        <w:rFonts w:ascii="Calibri" w:eastAsia="Calibri" w:hAnsi="Calibri"/>
        <w:b/>
        <w:sz w:val="28"/>
        <w:szCs w:val="28"/>
      </w:rPr>
      <w:t>Randomized, Embedded, Multifactorial, Adaptive Platform trial for Community-Acquired Pneumonia</w:t>
    </w:r>
    <w:del w:id="297" w:author="Beren Barklam" w:date="2024-11-18T14:01:00Z" w16du:dateUtc="2024-11-18T14:01:00Z">
      <w:r w:rsidRPr="00AA0C6F" w:rsidDel="00BA4CB4">
        <w:rPr>
          <w:rFonts w:ascii="Calibri" w:eastAsia="Calibri" w:hAnsi="Calibri"/>
          <w:b/>
          <w:sz w:val="28"/>
          <w:szCs w:val="28"/>
        </w:rPr>
        <w:delText xml:space="preserve"> </w:delText>
      </w:r>
      <w:r w:rsidRPr="00BF5E76" w:rsidDel="00BA4CB4">
        <w:rPr>
          <w:rFonts w:ascii="Calibri" w:eastAsia="Calibri" w:hAnsi="Calibri"/>
          <w:b/>
          <w:sz w:val="28"/>
          <w:szCs w:val="28"/>
        </w:rPr>
        <w:delText xml:space="preserve">and </w:delText>
      </w:r>
      <w:r w:rsidDel="00BA4CB4">
        <w:rPr>
          <w:rFonts w:ascii="Calibri" w:eastAsia="Calibri" w:hAnsi="Calibri"/>
          <w:b/>
          <w:sz w:val="28"/>
          <w:szCs w:val="28"/>
        </w:rPr>
        <w:delText>COVID-19</w:delText>
      </w:r>
    </w:del>
  </w:p>
  <w:p w14:paraId="4742863F" w14:textId="77777777" w:rsidR="00032D8B" w:rsidRDefault="00032D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C00A5"/>
    <w:multiLevelType w:val="hybridMultilevel"/>
    <w:tmpl w:val="C55009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B2D43"/>
    <w:multiLevelType w:val="hybridMultilevel"/>
    <w:tmpl w:val="1E5899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006334">
    <w:abstractNumId w:val="0"/>
  </w:num>
  <w:num w:numId="2" w16cid:durableId="114284327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jum, Aisha">
    <w15:presenceInfo w15:providerId="AD" w15:userId="S::aanjum1@ic.ac.uk::6bbbfd95-515f-4a09-8af8-2424c102afcd"/>
  </w15:person>
  <w15:person w15:author="Beren Barklam">
    <w15:presenceInfo w15:providerId="AD" w15:userId="S::icnarc303@icnarc.org::944bf126-06d1-492b-ad3a-50dcd256d2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E93"/>
    <w:rsid w:val="0000073B"/>
    <w:rsid w:val="00007237"/>
    <w:rsid w:val="00011685"/>
    <w:rsid w:val="00032D8B"/>
    <w:rsid w:val="00036980"/>
    <w:rsid w:val="00052024"/>
    <w:rsid w:val="00056E1C"/>
    <w:rsid w:val="00063383"/>
    <w:rsid w:val="00064AA8"/>
    <w:rsid w:val="000676AA"/>
    <w:rsid w:val="0008077E"/>
    <w:rsid w:val="00080AFB"/>
    <w:rsid w:val="00084F60"/>
    <w:rsid w:val="00090E18"/>
    <w:rsid w:val="00097847"/>
    <w:rsid w:val="000B4A36"/>
    <w:rsid w:val="000D00B5"/>
    <w:rsid w:val="000D28EF"/>
    <w:rsid w:val="000D7ABB"/>
    <w:rsid w:val="000E37FB"/>
    <w:rsid w:val="000E4479"/>
    <w:rsid w:val="000F2A8C"/>
    <w:rsid w:val="000F5841"/>
    <w:rsid w:val="0011240B"/>
    <w:rsid w:val="00151655"/>
    <w:rsid w:val="001538B0"/>
    <w:rsid w:val="00157230"/>
    <w:rsid w:val="001758AF"/>
    <w:rsid w:val="00175B6B"/>
    <w:rsid w:val="00183F22"/>
    <w:rsid w:val="00186902"/>
    <w:rsid w:val="00194161"/>
    <w:rsid w:val="001A6F8D"/>
    <w:rsid w:val="001B03D1"/>
    <w:rsid w:val="001B544E"/>
    <w:rsid w:val="001C03AC"/>
    <w:rsid w:val="001C6047"/>
    <w:rsid w:val="001D1554"/>
    <w:rsid w:val="001E6C4B"/>
    <w:rsid w:val="00207A1B"/>
    <w:rsid w:val="002101A2"/>
    <w:rsid w:val="00231EC9"/>
    <w:rsid w:val="002371B7"/>
    <w:rsid w:val="002403B5"/>
    <w:rsid w:val="002509B1"/>
    <w:rsid w:val="0027109E"/>
    <w:rsid w:val="00283A69"/>
    <w:rsid w:val="00285128"/>
    <w:rsid w:val="00290B18"/>
    <w:rsid w:val="00293564"/>
    <w:rsid w:val="002A00C5"/>
    <w:rsid w:val="002A63CB"/>
    <w:rsid w:val="002A684E"/>
    <w:rsid w:val="002C0701"/>
    <w:rsid w:val="002C1663"/>
    <w:rsid w:val="002C5811"/>
    <w:rsid w:val="002F1885"/>
    <w:rsid w:val="002F6F0D"/>
    <w:rsid w:val="00300017"/>
    <w:rsid w:val="00303507"/>
    <w:rsid w:val="0031397F"/>
    <w:rsid w:val="00325E43"/>
    <w:rsid w:val="00330C42"/>
    <w:rsid w:val="00344609"/>
    <w:rsid w:val="00356F6A"/>
    <w:rsid w:val="003736C4"/>
    <w:rsid w:val="0039494C"/>
    <w:rsid w:val="003B07F4"/>
    <w:rsid w:val="003B1B98"/>
    <w:rsid w:val="003C2CAE"/>
    <w:rsid w:val="003E0952"/>
    <w:rsid w:val="003E1151"/>
    <w:rsid w:val="003F1B78"/>
    <w:rsid w:val="003F1C38"/>
    <w:rsid w:val="004013F3"/>
    <w:rsid w:val="004100C5"/>
    <w:rsid w:val="0041485E"/>
    <w:rsid w:val="00421920"/>
    <w:rsid w:val="00426237"/>
    <w:rsid w:val="00426C9B"/>
    <w:rsid w:val="00435756"/>
    <w:rsid w:val="00440C6D"/>
    <w:rsid w:val="00443368"/>
    <w:rsid w:val="0044552A"/>
    <w:rsid w:val="004539FE"/>
    <w:rsid w:val="00457025"/>
    <w:rsid w:val="00470DD4"/>
    <w:rsid w:val="00480587"/>
    <w:rsid w:val="00481308"/>
    <w:rsid w:val="004A48C7"/>
    <w:rsid w:val="004B3A78"/>
    <w:rsid w:val="004B7961"/>
    <w:rsid w:val="004D5460"/>
    <w:rsid w:val="004E1F69"/>
    <w:rsid w:val="004E2093"/>
    <w:rsid w:val="004E3D33"/>
    <w:rsid w:val="004F0494"/>
    <w:rsid w:val="00516CFC"/>
    <w:rsid w:val="00517190"/>
    <w:rsid w:val="00522F40"/>
    <w:rsid w:val="00527C16"/>
    <w:rsid w:val="00534613"/>
    <w:rsid w:val="00540820"/>
    <w:rsid w:val="00541E6C"/>
    <w:rsid w:val="00575C25"/>
    <w:rsid w:val="0058249B"/>
    <w:rsid w:val="005A3393"/>
    <w:rsid w:val="005A5F17"/>
    <w:rsid w:val="005A6D3E"/>
    <w:rsid w:val="005B3E7C"/>
    <w:rsid w:val="005E2085"/>
    <w:rsid w:val="006004BB"/>
    <w:rsid w:val="0060232A"/>
    <w:rsid w:val="00607AA6"/>
    <w:rsid w:val="00610DDB"/>
    <w:rsid w:val="006223F9"/>
    <w:rsid w:val="00631787"/>
    <w:rsid w:val="006323D4"/>
    <w:rsid w:val="006360CE"/>
    <w:rsid w:val="00643038"/>
    <w:rsid w:val="00646A9D"/>
    <w:rsid w:val="00653BF6"/>
    <w:rsid w:val="0066395A"/>
    <w:rsid w:val="00671CB3"/>
    <w:rsid w:val="006844F6"/>
    <w:rsid w:val="00694488"/>
    <w:rsid w:val="006A3F61"/>
    <w:rsid w:val="006B0844"/>
    <w:rsid w:val="006B2FC1"/>
    <w:rsid w:val="006C7DB3"/>
    <w:rsid w:val="006E0309"/>
    <w:rsid w:val="006E4603"/>
    <w:rsid w:val="006E7AF6"/>
    <w:rsid w:val="007103BC"/>
    <w:rsid w:val="00714EA3"/>
    <w:rsid w:val="007212B7"/>
    <w:rsid w:val="00721658"/>
    <w:rsid w:val="00726953"/>
    <w:rsid w:val="00727F47"/>
    <w:rsid w:val="007355ED"/>
    <w:rsid w:val="007430F6"/>
    <w:rsid w:val="0078200E"/>
    <w:rsid w:val="0078520C"/>
    <w:rsid w:val="00790B07"/>
    <w:rsid w:val="00791F4F"/>
    <w:rsid w:val="0079428A"/>
    <w:rsid w:val="007A74BF"/>
    <w:rsid w:val="007B4476"/>
    <w:rsid w:val="007B76E1"/>
    <w:rsid w:val="007D6267"/>
    <w:rsid w:val="007F6AA7"/>
    <w:rsid w:val="00806401"/>
    <w:rsid w:val="00813E93"/>
    <w:rsid w:val="00834149"/>
    <w:rsid w:val="00840515"/>
    <w:rsid w:val="00840F5D"/>
    <w:rsid w:val="008454FA"/>
    <w:rsid w:val="00845D13"/>
    <w:rsid w:val="00854909"/>
    <w:rsid w:val="00874520"/>
    <w:rsid w:val="00881F8C"/>
    <w:rsid w:val="008924F7"/>
    <w:rsid w:val="0089764F"/>
    <w:rsid w:val="008A6909"/>
    <w:rsid w:val="008C5F22"/>
    <w:rsid w:val="008C780E"/>
    <w:rsid w:val="008E04CB"/>
    <w:rsid w:val="008F1813"/>
    <w:rsid w:val="008F6D78"/>
    <w:rsid w:val="009005CA"/>
    <w:rsid w:val="0090169C"/>
    <w:rsid w:val="009136BF"/>
    <w:rsid w:val="00947721"/>
    <w:rsid w:val="00947A2E"/>
    <w:rsid w:val="009560FE"/>
    <w:rsid w:val="0096120E"/>
    <w:rsid w:val="00962EE9"/>
    <w:rsid w:val="00964A25"/>
    <w:rsid w:val="00980C5B"/>
    <w:rsid w:val="00981119"/>
    <w:rsid w:val="009A4212"/>
    <w:rsid w:val="009B59A0"/>
    <w:rsid w:val="009B776A"/>
    <w:rsid w:val="009F6C7A"/>
    <w:rsid w:val="00A0028E"/>
    <w:rsid w:val="00A0405E"/>
    <w:rsid w:val="00A114EF"/>
    <w:rsid w:val="00A14008"/>
    <w:rsid w:val="00A248D4"/>
    <w:rsid w:val="00A24E1D"/>
    <w:rsid w:val="00A26D95"/>
    <w:rsid w:val="00A33830"/>
    <w:rsid w:val="00A42445"/>
    <w:rsid w:val="00A47869"/>
    <w:rsid w:val="00A5543C"/>
    <w:rsid w:val="00A72354"/>
    <w:rsid w:val="00A808BA"/>
    <w:rsid w:val="00A82403"/>
    <w:rsid w:val="00A94445"/>
    <w:rsid w:val="00AA19AF"/>
    <w:rsid w:val="00AA2966"/>
    <w:rsid w:val="00AA5E0C"/>
    <w:rsid w:val="00AB2880"/>
    <w:rsid w:val="00AB4E31"/>
    <w:rsid w:val="00AC4486"/>
    <w:rsid w:val="00AD33E6"/>
    <w:rsid w:val="00AD4BAD"/>
    <w:rsid w:val="00AE2F1B"/>
    <w:rsid w:val="00AF1951"/>
    <w:rsid w:val="00AF6205"/>
    <w:rsid w:val="00B034FB"/>
    <w:rsid w:val="00B038AD"/>
    <w:rsid w:val="00B04664"/>
    <w:rsid w:val="00B10C59"/>
    <w:rsid w:val="00B139E8"/>
    <w:rsid w:val="00B2558A"/>
    <w:rsid w:val="00B2659D"/>
    <w:rsid w:val="00B26DBC"/>
    <w:rsid w:val="00B27190"/>
    <w:rsid w:val="00B43D5D"/>
    <w:rsid w:val="00B44C75"/>
    <w:rsid w:val="00B4551A"/>
    <w:rsid w:val="00B533FA"/>
    <w:rsid w:val="00B77DE6"/>
    <w:rsid w:val="00B87A0D"/>
    <w:rsid w:val="00B9720F"/>
    <w:rsid w:val="00BA1297"/>
    <w:rsid w:val="00BA4CB4"/>
    <w:rsid w:val="00BC64EE"/>
    <w:rsid w:val="00BC675E"/>
    <w:rsid w:val="00BC6C04"/>
    <w:rsid w:val="00BD18E6"/>
    <w:rsid w:val="00BE2325"/>
    <w:rsid w:val="00BF02F7"/>
    <w:rsid w:val="00BF307F"/>
    <w:rsid w:val="00C053E7"/>
    <w:rsid w:val="00C16ACA"/>
    <w:rsid w:val="00C237A6"/>
    <w:rsid w:val="00C245DD"/>
    <w:rsid w:val="00C35CF7"/>
    <w:rsid w:val="00C43A82"/>
    <w:rsid w:val="00C549FB"/>
    <w:rsid w:val="00C640D2"/>
    <w:rsid w:val="00C70CCB"/>
    <w:rsid w:val="00C75F3C"/>
    <w:rsid w:val="00C76971"/>
    <w:rsid w:val="00C80DD5"/>
    <w:rsid w:val="00CA3A6C"/>
    <w:rsid w:val="00CB4718"/>
    <w:rsid w:val="00CC5D7F"/>
    <w:rsid w:val="00CD0E90"/>
    <w:rsid w:val="00CD2D39"/>
    <w:rsid w:val="00CD4CCC"/>
    <w:rsid w:val="00CD4DF9"/>
    <w:rsid w:val="00CE2259"/>
    <w:rsid w:val="00CE2ECD"/>
    <w:rsid w:val="00CF0C17"/>
    <w:rsid w:val="00CF2B20"/>
    <w:rsid w:val="00D16A36"/>
    <w:rsid w:val="00D22125"/>
    <w:rsid w:val="00D31D56"/>
    <w:rsid w:val="00D442D4"/>
    <w:rsid w:val="00D516A3"/>
    <w:rsid w:val="00D531AB"/>
    <w:rsid w:val="00D55D51"/>
    <w:rsid w:val="00D7135D"/>
    <w:rsid w:val="00D84D69"/>
    <w:rsid w:val="00D93072"/>
    <w:rsid w:val="00DC3EBD"/>
    <w:rsid w:val="00DD1DD5"/>
    <w:rsid w:val="00DD5E15"/>
    <w:rsid w:val="00E1126D"/>
    <w:rsid w:val="00E11805"/>
    <w:rsid w:val="00E154BD"/>
    <w:rsid w:val="00E26C03"/>
    <w:rsid w:val="00E405BC"/>
    <w:rsid w:val="00E504A2"/>
    <w:rsid w:val="00E6406B"/>
    <w:rsid w:val="00E64768"/>
    <w:rsid w:val="00E96A7B"/>
    <w:rsid w:val="00EA1CD3"/>
    <w:rsid w:val="00ED283E"/>
    <w:rsid w:val="00ED69DD"/>
    <w:rsid w:val="00EE26A1"/>
    <w:rsid w:val="00EF76D1"/>
    <w:rsid w:val="00F1188B"/>
    <w:rsid w:val="00F13FD2"/>
    <w:rsid w:val="00F20F5D"/>
    <w:rsid w:val="00F37AE9"/>
    <w:rsid w:val="00F42C90"/>
    <w:rsid w:val="00F45F35"/>
    <w:rsid w:val="00F506A1"/>
    <w:rsid w:val="00F6134C"/>
    <w:rsid w:val="00F74EE2"/>
    <w:rsid w:val="00F76EE1"/>
    <w:rsid w:val="00F77040"/>
    <w:rsid w:val="00F85270"/>
    <w:rsid w:val="00F854CC"/>
    <w:rsid w:val="00FB1C26"/>
    <w:rsid w:val="00FC799D"/>
    <w:rsid w:val="00FD0D0D"/>
    <w:rsid w:val="00FD1778"/>
    <w:rsid w:val="00FD3354"/>
    <w:rsid w:val="00FD59D9"/>
    <w:rsid w:val="00FD5AD3"/>
    <w:rsid w:val="00FD6DA5"/>
    <w:rsid w:val="07039435"/>
    <w:rsid w:val="3174491D"/>
    <w:rsid w:val="35C5A43A"/>
    <w:rsid w:val="40F2A54A"/>
    <w:rsid w:val="482AB2FB"/>
    <w:rsid w:val="7456F9E4"/>
    <w:rsid w:val="7A08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A7A5A"/>
  <w15:chartTrackingRefBased/>
  <w15:docId w15:val="{5455FE70-C440-4A0A-8A41-825E8A5C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3E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E93"/>
  </w:style>
  <w:style w:type="paragraph" w:styleId="Footer">
    <w:name w:val="footer"/>
    <w:basedOn w:val="Normal"/>
    <w:link w:val="FooterChar"/>
    <w:uiPriority w:val="99"/>
    <w:unhideWhenUsed/>
    <w:rsid w:val="00813E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E93"/>
  </w:style>
  <w:style w:type="paragraph" w:styleId="ListParagraph">
    <w:name w:val="List Paragraph"/>
    <w:basedOn w:val="Normal"/>
    <w:uiPriority w:val="34"/>
    <w:qFormat/>
    <w:rsid w:val="009F6C7A"/>
    <w:pPr>
      <w:ind w:left="720"/>
      <w:contextualSpacing/>
    </w:pPr>
  </w:style>
  <w:style w:type="character" w:customStyle="1" w:styleId="normaltextrun">
    <w:name w:val="normaltextrun"/>
    <w:basedOn w:val="DefaultParagraphFont"/>
    <w:rsid w:val="004100C5"/>
  </w:style>
  <w:style w:type="character" w:styleId="Hyperlink">
    <w:name w:val="Hyperlink"/>
    <w:basedOn w:val="DefaultParagraphFont"/>
    <w:uiPriority w:val="99"/>
    <w:unhideWhenUsed/>
    <w:rsid w:val="00D442D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42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E2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22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22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2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225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24E1D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A24E1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reliminarypages">
    <w:name w:val="Preliminary pages"/>
    <w:basedOn w:val="Normal"/>
    <w:next w:val="Normal"/>
    <w:rsid w:val="00A24E1D"/>
    <w:pPr>
      <w:spacing w:before="240" w:after="4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Revision">
    <w:name w:val="Revision"/>
    <w:hidden/>
    <w:uiPriority w:val="99"/>
    <w:semiHidden/>
    <w:rsid w:val="00285128"/>
    <w:pPr>
      <w:spacing w:after="0" w:line="240" w:lineRule="auto"/>
    </w:pPr>
  </w:style>
  <w:style w:type="character" w:customStyle="1" w:styleId="eop">
    <w:name w:val="eop"/>
    <w:basedOn w:val="DefaultParagraphFont"/>
    <w:rsid w:val="009B776A"/>
  </w:style>
  <w:style w:type="paragraph" w:customStyle="1" w:styleId="paragraph">
    <w:name w:val="paragraph"/>
    <w:basedOn w:val="Normal"/>
    <w:rsid w:val="009B7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odyText">
    <w:name w:val="Body Text"/>
    <w:basedOn w:val="Normal"/>
    <w:link w:val="BodyTextChar"/>
    <w:rsid w:val="00BF02F7"/>
    <w:pPr>
      <w:spacing w:after="0" w:line="240" w:lineRule="auto"/>
      <w:ind w:right="-1054"/>
      <w:jc w:val="center"/>
    </w:pPr>
    <w:rPr>
      <w:rFonts w:ascii="Palatino" w:eastAsia="Times New Roman" w:hAnsi="Palatino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BF02F7"/>
    <w:rPr>
      <w:rFonts w:ascii="Palatino" w:eastAsia="Times New Roman" w:hAnsi="Palatino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Props1.xml><?xml version="1.0" encoding="utf-8"?>
<ds:datastoreItem xmlns:ds="http://schemas.openxmlformats.org/officeDocument/2006/customXml" ds:itemID="{FDA04A05-2ACC-419A-9195-A571FD3CED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A697A-EFEA-472B-A8FA-7ED32A8BC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8AA09-BF57-4E26-944D-C74B5DAFD337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975</Words>
  <Characters>5564</Characters>
  <Application>Microsoft Office Word</Application>
  <DocSecurity>0</DocSecurity>
  <Lines>46</Lines>
  <Paragraphs>13</Paragraphs>
  <ScaleCrop>false</ScaleCrop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Best-Lane, Janis A</dc:creator>
  <cp:keywords/>
  <dc:description/>
  <cp:lastModifiedBy>Anjum, Aisha</cp:lastModifiedBy>
  <cp:revision>41</cp:revision>
  <cp:lastPrinted>2022-11-05T05:12:00Z</cp:lastPrinted>
  <dcterms:created xsi:type="dcterms:W3CDTF">2024-11-18T14:00:00Z</dcterms:created>
  <dcterms:modified xsi:type="dcterms:W3CDTF">2024-11-26T16:36:00Z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